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90B2B" w14:textId="77777777" w:rsidR="005B7D79" w:rsidRPr="001F76ED" w:rsidRDefault="007A0AFD" w:rsidP="00EF5F50">
      <w:pPr>
        <w:pStyle w:val="Bezodstpw"/>
        <w:jc w:val="center"/>
        <w:rPr>
          <w:b/>
          <w:i/>
          <w:sz w:val="24"/>
          <w:szCs w:val="24"/>
        </w:rPr>
      </w:pPr>
      <w:r w:rsidRPr="001F76ED">
        <w:rPr>
          <w:b/>
          <w:i/>
          <w:sz w:val="24"/>
          <w:szCs w:val="24"/>
        </w:rPr>
        <w:t>PROJEK</w:t>
      </w:r>
      <w:r w:rsidR="00790B89" w:rsidRPr="001F76ED">
        <w:rPr>
          <w:b/>
          <w:i/>
          <w:sz w:val="24"/>
          <w:szCs w:val="24"/>
        </w:rPr>
        <w:t>T</w:t>
      </w:r>
    </w:p>
    <w:p w14:paraId="3DEE22E6" w14:textId="07055568" w:rsidR="00501ECD" w:rsidRPr="00521BC7" w:rsidRDefault="00BF0602" w:rsidP="007D3118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UMOWA Nr: </w:t>
      </w:r>
      <w:r w:rsidR="00CE6DCA">
        <w:rPr>
          <w:b/>
          <w:sz w:val="24"/>
          <w:szCs w:val="24"/>
        </w:rPr>
        <w:t>I…………..</w:t>
      </w:r>
    </w:p>
    <w:p w14:paraId="73BDA6D2" w14:textId="77777777" w:rsidR="00501ECD" w:rsidRPr="00EC37D9" w:rsidRDefault="00501ECD" w:rsidP="007D3118">
      <w:pPr>
        <w:jc w:val="center"/>
        <w:rPr>
          <w:b/>
          <w:sz w:val="24"/>
          <w:szCs w:val="24"/>
        </w:rPr>
      </w:pPr>
    </w:p>
    <w:p w14:paraId="4DB5BB40" w14:textId="0823751F" w:rsidR="00501ECD" w:rsidRDefault="00501ECD" w:rsidP="007D3118">
      <w:pPr>
        <w:rPr>
          <w:sz w:val="24"/>
          <w:szCs w:val="24"/>
        </w:rPr>
      </w:pPr>
      <w:r w:rsidRPr="00EC37D9">
        <w:rPr>
          <w:sz w:val="24"/>
          <w:szCs w:val="24"/>
        </w:rPr>
        <w:t xml:space="preserve">zawarta w dniu </w:t>
      </w:r>
      <w:r w:rsidR="00790B89">
        <w:rPr>
          <w:sz w:val="24"/>
          <w:szCs w:val="24"/>
        </w:rPr>
        <w:t>……………….. 202</w:t>
      </w:r>
      <w:r w:rsidR="00BF0602">
        <w:rPr>
          <w:sz w:val="24"/>
          <w:szCs w:val="24"/>
        </w:rPr>
        <w:t>5</w:t>
      </w:r>
      <w:r w:rsidRPr="00EC37D9">
        <w:rPr>
          <w:sz w:val="24"/>
          <w:szCs w:val="24"/>
        </w:rPr>
        <w:t xml:space="preserve"> roku w Dukli</w:t>
      </w:r>
      <w:r w:rsidR="008E2413">
        <w:rPr>
          <w:sz w:val="24"/>
          <w:szCs w:val="24"/>
        </w:rPr>
        <w:t>,</w:t>
      </w:r>
      <w:r w:rsidRPr="00EC37D9">
        <w:rPr>
          <w:sz w:val="24"/>
          <w:szCs w:val="24"/>
        </w:rPr>
        <w:t xml:space="preserve"> pomiędzy:</w:t>
      </w:r>
    </w:p>
    <w:p w14:paraId="4FDD74EB" w14:textId="77777777" w:rsidR="005E14D1" w:rsidRPr="00EC37D9" w:rsidRDefault="005E14D1" w:rsidP="007D3118">
      <w:pPr>
        <w:rPr>
          <w:sz w:val="24"/>
          <w:szCs w:val="24"/>
        </w:rPr>
      </w:pPr>
    </w:p>
    <w:p w14:paraId="7DDB4012" w14:textId="77777777" w:rsidR="00A70057" w:rsidRDefault="00501ECD" w:rsidP="007D3118">
      <w:pPr>
        <w:pStyle w:val="Akapitzlist"/>
        <w:numPr>
          <w:ilvl w:val="0"/>
          <w:numId w:val="14"/>
        </w:numPr>
        <w:suppressAutoHyphens/>
        <w:rPr>
          <w:sz w:val="24"/>
          <w:szCs w:val="24"/>
        </w:rPr>
      </w:pPr>
      <w:r w:rsidRPr="00EC37D9">
        <w:rPr>
          <w:b/>
          <w:sz w:val="24"/>
          <w:szCs w:val="24"/>
        </w:rPr>
        <w:t>Gminą Dukla</w:t>
      </w:r>
      <w:r w:rsidRPr="00171164">
        <w:rPr>
          <w:sz w:val="24"/>
          <w:szCs w:val="24"/>
        </w:rPr>
        <w:t>,</w:t>
      </w:r>
      <w:r w:rsidRPr="00EC37D9">
        <w:rPr>
          <w:b/>
          <w:sz w:val="24"/>
          <w:szCs w:val="24"/>
        </w:rPr>
        <w:t xml:space="preserve"> </w:t>
      </w:r>
      <w:r w:rsidRPr="00EC37D9">
        <w:rPr>
          <w:sz w:val="24"/>
          <w:szCs w:val="24"/>
        </w:rPr>
        <w:t>Trakt Węgierski 11, 38-450 Dukla, NIP: 68</w:t>
      </w:r>
      <w:r w:rsidR="008E2413">
        <w:rPr>
          <w:sz w:val="24"/>
          <w:szCs w:val="24"/>
        </w:rPr>
        <w:t>4-236-44-50</w:t>
      </w:r>
      <w:r w:rsidR="00A70057">
        <w:rPr>
          <w:sz w:val="24"/>
          <w:szCs w:val="24"/>
        </w:rPr>
        <w:t>, reprezentowaną przez:</w:t>
      </w:r>
    </w:p>
    <w:p w14:paraId="5F35F789" w14:textId="77777777" w:rsidR="00501ECD" w:rsidRPr="00EC37D9" w:rsidRDefault="00A70057" w:rsidP="007D3118">
      <w:pPr>
        <w:pStyle w:val="Akapitzlist"/>
        <w:suppressAutoHyphens/>
        <w:rPr>
          <w:sz w:val="24"/>
          <w:szCs w:val="24"/>
        </w:rPr>
      </w:pPr>
      <w:r w:rsidRPr="00A70057">
        <w:rPr>
          <w:sz w:val="24"/>
          <w:szCs w:val="24"/>
        </w:rPr>
        <w:t>……………………..</w:t>
      </w:r>
      <w:r w:rsidR="00501ECD" w:rsidRPr="00EC37D9">
        <w:rPr>
          <w:sz w:val="24"/>
          <w:szCs w:val="24"/>
        </w:rPr>
        <w:t xml:space="preserve"> – Burmistrz</w:t>
      </w:r>
      <w:r>
        <w:rPr>
          <w:sz w:val="24"/>
          <w:szCs w:val="24"/>
        </w:rPr>
        <w:t>a</w:t>
      </w:r>
      <w:r w:rsidR="00501ECD" w:rsidRPr="00EC37D9">
        <w:rPr>
          <w:sz w:val="24"/>
          <w:szCs w:val="24"/>
        </w:rPr>
        <w:t xml:space="preserve"> Dukli, zwaną w dalszej części Umowy </w:t>
      </w:r>
      <w:r w:rsidR="00501ECD" w:rsidRPr="00EC37D9">
        <w:rPr>
          <w:b/>
          <w:sz w:val="24"/>
          <w:szCs w:val="24"/>
        </w:rPr>
        <w:t>Zamawiającym</w:t>
      </w:r>
      <w:r w:rsidR="005E14D1">
        <w:rPr>
          <w:sz w:val="24"/>
          <w:szCs w:val="24"/>
        </w:rPr>
        <w:t xml:space="preserve">, </w:t>
      </w:r>
      <w:r w:rsidR="00501ECD" w:rsidRPr="00EC37D9">
        <w:rPr>
          <w:sz w:val="24"/>
          <w:szCs w:val="24"/>
        </w:rPr>
        <w:t>a</w:t>
      </w:r>
      <w:r w:rsidR="005E14D1">
        <w:rPr>
          <w:sz w:val="24"/>
          <w:szCs w:val="24"/>
        </w:rPr>
        <w:tab/>
      </w:r>
    </w:p>
    <w:p w14:paraId="34662C7F" w14:textId="77777777" w:rsidR="00A70057" w:rsidRDefault="00A70057" w:rsidP="007D3118">
      <w:pPr>
        <w:numPr>
          <w:ilvl w:val="0"/>
          <w:numId w:val="14"/>
        </w:numPr>
        <w:ind w:left="714" w:hanging="357"/>
        <w:rPr>
          <w:sz w:val="24"/>
          <w:szCs w:val="24"/>
        </w:rPr>
      </w:pPr>
      <w:r w:rsidRPr="00A70057">
        <w:rPr>
          <w:sz w:val="24"/>
          <w:szCs w:val="24"/>
        </w:rPr>
        <w:t xml:space="preserve"> ……………………………………………</w:t>
      </w:r>
      <w:r w:rsidR="005E14D1">
        <w:rPr>
          <w:sz w:val="24"/>
          <w:szCs w:val="24"/>
        </w:rPr>
        <w:t>…….</w:t>
      </w:r>
      <w:r w:rsidRPr="00A70057">
        <w:rPr>
          <w:sz w:val="24"/>
          <w:szCs w:val="24"/>
        </w:rPr>
        <w:t>…………………………………….</w:t>
      </w:r>
      <w:r w:rsidR="00FE3FE4" w:rsidRPr="00A70057">
        <w:rPr>
          <w:sz w:val="24"/>
          <w:szCs w:val="24"/>
        </w:rPr>
        <w:t>,</w:t>
      </w:r>
      <w:r w:rsidR="00EF5F50">
        <w:rPr>
          <w:b/>
          <w:sz w:val="24"/>
          <w:szCs w:val="24"/>
        </w:rPr>
        <w:t xml:space="preserve"> </w:t>
      </w:r>
      <w:r w:rsidR="008E2413">
        <w:rPr>
          <w:sz w:val="24"/>
          <w:szCs w:val="24"/>
        </w:rPr>
        <w:t>NIP:…………………, </w:t>
      </w:r>
      <w:r w:rsidR="000C0F72">
        <w:rPr>
          <w:sz w:val="24"/>
          <w:szCs w:val="24"/>
        </w:rPr>
        <w:t>KRS:……</w:t>
      </w:r>
      <w:r w:rsidR="008E2413">
        <w:rPr>
          <w:sz w:val="24"/>
          <w:szCs w:val="24"/>
        </w:rPr>
        <w:t>…………</w:t>
      </w:r>
      <w:r w:rsidR="005E14D1">
        <w:rPr>
          <w:sz w:val="24"/>
          <w:szCs w:val="24"/>
        </w:rPr>
        <w:t>….</w:t>
      </w:r>
      <w:r w:rsidR="008E2413">
        <w:rPr>
          <w:sz w:val="24"/>
          <w:szCs w:val="24"/>
        </w:rPr>
        <w:t>……………...</w:t>
      </w:r>
      <w:r w:rsidR="000C0F72">
        <w:rPr>
          <w:sz w:val="24"/>
          <w:szCs w:val="24"/>
        </w:rPr>
        <w:t>………………………</w:t>
      </w:r>
      <w:r w:rsidR="00FE3FE4" w:rsidRPr="004E10DD">
        <w:rPr>
          <w:sz w:val="24"/>
          <w:szCs w:val="24"/>
        </w:rPr>
        <w:t xml:space="preserve">, reprezentowaną </w:t>
      </w:r>
      <w:r>
        <w:rPr>
          <w:sz w:val="24"/>
          <w:szCs w:val="24"/>
        </w:rPr>
        <w:t>przez:</w:t>
      </w:r>
    </w:p>
    <w:p w14:paraId="4EC5C2ED" w14:textId="77777777" w:rsidR="00501ECD" w:rsidRPr="00EC37D9" w:rsidRDefault="00A70057" w:rsidP="007D3118">
      <w:pPr>
        <w:ind w:left="71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…………………………………………………………………..,</w:t>
      </w:r>
      <w:r w:rsidR="00FE3FE4">
        <w:rPr>
          <w:sz w:val="24"/>
          <w:szCs w:val="24"/>
        </w:rPr>
        <w:t xml:space="preserve"> </w:t>
      </w:r>
      <w:r w:rsidR="00501ECD" w:rsidRPr="00EC37D9">
        <w:rPr>
          <w:sz w:val="24"/>
          <w:szCs w:val="24"/>
        </w:rPr>
        <w:t xml:space="preserve">zwanym w dalszej części Umowy </w:t>
      </w:r>
      <w:r w:rsidR="00501ECD" w:rsidRPr="00EC37D9">
        <w:rPr>
          <w:b/>
          <w:sz w:val="24"/>
          <w:szCs w:val="24"/>
        </w:rPr>
        <w:t>Wykonawcą</w:t>
      </w:r>
      <w:r w:rsidR="00501ECD" w:rsidRPr="00EC37D9">
        <w:rPr>
          <w:sz w:val="24"/>
          <w:szCs w:val="24"/>
        </w:rPr>
        <w:t>,</w:t>
      </w:r>
      <w:r>
        <w:rPr>
          <w:sz w:val="24"/>
          <w:szCs w:val="24"/>
        </w:rPr>
        <w:t xml:space="preserve"> wspólnie zwanymi </w:t>
      </w:r>
      <w:r w:rsidRPr="00A70057">
        <w:rPr>
          <w:b/>
          <w:sz w:val="24"/>
          <w:szCs w:val="24"/>
        </w:rPr>
        <w:t>Stronami Umowy</w:t>
      </w:r>
      <w:r>
        <w:rPr>
          <w:sz w:val="24"/>
          <w:szCs w:val="24"/>
        </w:rPr>
        <w:t>,</w:t>
      </w:r>
      <w:r w:rsidR="00501ECD" w:rsidRPr="00EC37D9">
        <w:rPr>
          <w:sz w:val="24"/>
          <w:szCs w:val="24"/>
        </w:rPr>
        <w:t xml:space="preserve"> </w:t>
      </w:r>
    </w:p>
    <w:p w14:paraId="13D3E02F" w14:textId="77777777" w:rsidR="005B7D79" w:rsidRDefault="005B7D79" w:rsidP="007D3118">
      <w:pPr>
        <w:jc w:val="both"/>
        <w:rPr>
          <w:rStyle w:val="FontStyle104"/>
          <w:color w:val="auto"/>
          <w:sz w:val="24"/>
          <w:szCs w:val="24"/>
        </w:rPr>
      </w:pPr>
    </w:p>
    <w:p w14:paraId="424C15A2" w14:textId="258865FF" w:rsidR="005B7D79" w:rsidRPr="001344B7" w:rsidRDefault="005B7D79" w:rsidP="001344B7">
      <w:pPr>
        <w:jc w:val="both"/>
        <w:rPr>
          <w:rStyle w:val="FontStyle104"/>
          <w:color w:val="auto"/>
          <w:kern w:val="2"/>
          <w:sz w:val="24"/>
          <w:szCs w:val="24"/>
        </w:rPr>
      </w:pPr>
      <w:r w:rsidRPr="005B7D79">
        <w:rPr>
          <w:rStyle w:val="FontStyle104"/>
          <w:color w:val="auto"/>
          <w:sz w:val="24"/>
          <w:szCs w:val="24"/>
        </w:rPr>
        <w:t xml:space="preserve">W wyniku rozstrzygnięcia postępowania o udzielenie zamówienia publicznego (znak: </w:t>
      </w:r>
      <w:r w:rsidR="00EE3A89">
        <w:rPr>
          <w:sz w:val="24"/>
          <w:szCs w:val="24"/>
        </w:rPr>
        <w:t>I.272</w:t>
      </w:r>
      <w:r w:rsidR="00CE6DCA">
        <w:rPr>
          <w:sz w:val="24"/>
          <w:szCs w:val="24"/>
        </w:rPr>
        <w:t>. …..202</w:t>
      </w:r>
      <w:r w:rsidR="00BF0602">
        <w:rPr>
          <w:sz w:val="24"/>
          <w:szCs w:val="24"/>
        </w:rPr>
        <w:t>5</w:t>
      </w:r>
      <w:r w:rsidRPr="005B7D79">
        <w:rPr>
          <w:rStyle w:val="FontStyle104"/>
          <w:color w:val="auto"/>
          <w:sz w:val="24"/>
          <w:szCs w:val="24"/>
        </w:rPr>
        <w:t xml:space="preserve">), przeprowadzonego </w:t>
      </w:r>
      <w:r w:rsidRPr="005B7D79">
        <w:rPr>
          <w:sz w:val="24"/>
          <w:szCs w:val="24"/>
        </w:rPr>
        <w:t>w trybie podstawowy</w:t>
      </w:r>
      <w:bookmarkStart w:id="0" w:name="_GoBack"/>
      <w:bookmarkEnd w:id="0"/>
      <w:r w:rsidRPr="005B7D79">
        <w:rPr>
          <w:sz w:val="24"/>
          <w:szCs w:val="24"/>
        </w:rPr>
        <w:t>m, na podstawie art. 275 pkt 1 ustawy</w:t>
      </w:r>
      <w:r w:rsidR="00EF5F50">
        <w:rPr>
          <w:sz w:val="24"/>
          <w:szCs w:val="24"/>
        </w:rPr>
        <w:br/>
      </w:r>
      <w:r w:rsidRPr="005B7D79">
        <w:rPr>
          <w:sz w:val="24"/>
          <w:szCs w:val="24"/>
        </w:rPr>
        <w:t>z dnia 11 września 2019 roku - Prawo zamówień publicznych</w:t>
      </w:r>
      <w:r w:rsidRPr="005B7D79">
        <w:rPr>
          <w:rStyle w:val="FontStyle104"/>
          <w:color w:val="auto"/>
          <w:sz w:val="24"/>
          <w:szCs w:val="24"/>
        </w:rPr>
        <w:t xml:space="preserve">, </w:t>
      </w:r>
      <w:r w:rsidRPr="005B7D79">
        <w:rPr>
          <w:bCs/>
          <w:sz w:val="24"/>
          <w:szCs w:val="24"/>
        </w:rPr>
        <w:t>na wykonanie robót budowlanych dla zadania pn.: </w:t>
      </w:r>
      <w:r w:rsidR="00CE6DCA" w:rsidRPr="00EC37D9">
        <w:rPr>
          <w:b/>
          <w:sz w:val="24"/>
          <w:szCs w:val="24"/>
        </w:rPr>
        <w:t>Przebudowa dróg gminnyc</w:t>
      </w:r>
      <w:r w:rsidR="00CE6DCA">
        <w:rPr>
          <w:b/>
          <w:sz w:val="24"/>
          <w:szCs w:val="24"/>
        </w:rPr>
        <w:t>h i wewnętrznych w gminie Dukla</w:t>
      </w:r>
      <w:r w:rsidRPr="005B7D79">
        <w:rPr>
          <w:sz w:val="24"/>
          <w:szCs w:val="24"/>
        </w:rPr>
        <w:t>, </w:t>
      </w:r>
      <w:r w:rsidR="00CE6DCA">
        <w:rPr>
          <w:bCs/>
          <w:sz w:val="24"/>
          <w:szCs w:val="24"/>
        </w:rPr>
        <w:t>realizowanego  w ramach środków Funduszu Sołeckiego</w:t>
      </w:r>
      <w:r w:rsidRPr="005B7D79">
        <w:rPr>
          <w:sz w:val="24"/>
          <w:szCs w:val="24"/>
        </w:rPr>
        <w:t>, została zawarta umowa</w:t>
      </w:r>
      <w:r w:rsidR="00EF5F50">
        <w:rPr>
          <w:sz w:val="24"/>
          <w:szCs w:val="24"/>
        </w:rPr>
        <w:br/>
      </w:r>
      <w:r w:rsidRPr="005B7D79">
        <w:rPr>
          <w:sz w:val="24"/>
          <w:szCs w:val="24"/>
        </w:rPr>
        <w:t>o następującej treści:</w:t>
      </w:r>
    </w:p>
    <w:p w14:paraId="7BE6C848" w14:textId="77777777" w:rsidR="006C25C4" w:rsidRDefault="006C25C4" w:rsidP="007D3118">
      <w:pPr>
        <w:jc w:val="center"/>
        <w:rPr>
          <w:b/>
          <w:bCs/>
          <w:kern w:val="2"/>
          <w:sz w:val="24"/>
          <w:szCs w:val="24"/>
        </w:rPr>
      </w:pPr>
    </w:p>
    <w:p w14:paraId="5F9E6997" w14:textId="77777777" w:rsidR="00501ECD" w:rsidRDefault="00F143C2" w:rsidP="007D3118">
      <w:pPr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 xml:space="preserve">§ </w:t>
      </w:r>
      <w:r w:rsidR="00501ECD" w:rsidRPr="00EC37D9">
        <w:rPr>
          <w:b/>
          <w:bCs/>
          <w:kern w:val="2"/>
          <w:sz w:val="24"/>
          <w:szCs w:val="24"/>
        </w:rPr>
        <w:t>1</w:t>
      </w:r>
    </w:p>
    <w:p w14:paraId="5B45B460" w14:textId="77777777" w:rsidR="00AB646E" w:rsidRPr="00AB646E" w:rsidRDefault="00AB646E" w:rsidP="007D3118">
      <w:pPr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>Przedmiot umowy</w:t>
      </w:r>
    </w:p>
    <w:p w14:paraId="1C259DA5" w14:textId="77777777" w:rsidR="005B7D79" w:rsidRDefault="005B7D79" w:rsidP="00E97B2C">
      <w:pPr>
        <w:pStyle w:val="Tytu"/>
        <w:widowControl/>
        <w:numPr>
          <w:ilvl w:val="0"/>
          <w:numId w:val="32"/>
        </w:numPr>
        <w:ind w:left="360"/>
        <w:contextualSpacing w:val="0"/>
        <w:jc w:val="both"/>
        <w:rPr>
          <w:sz w:val="24"/>
          <w:szCs w:val="24"/>
        </w:rPr>
      </w:pPr>
      <w:r w:rsidRPr="005B7D79">
        <w:rPr>
          <w:sz w:val="24"/>
          <w:szCs w:val="24"/>
        </w:rPr>
        <w:t>Zamawiający zleca</w:t>
      </w:r>
      <w:r w:rsidR="006478B1">
        <w:rPr>
          <w:sz w:val="24"/>
          <w:szCs w:val="24"/>
        </w:rPr>
        <w:t>,</w:t>
      </w:r>
      <w:r w:rsidRPr="005B7D79">
        <w:rPr>
          <w:sz w:val="24"/>
          <w:szCs w:val="24"/>
        </w:rPr>
        <w:t xml:space="preserve"> a Wykonawca przyjmuje do wykonania zadanie pod nazwą: </w:t>
      </w:r>
      <w:r w:rsidR="001460C5" w:rsidRPr="00EC37D9">
        <w:rPr>
          <w:b/>
          <w:sz w:val="24"/>
          <w:szCs w:val="24"/>
        </w:rPr>
        <w:t>Przebudowa dróg gminnyc</w:t>
      </w:r>
      <w:r w:rsidR="001460C5">
        <w:rPr>
          <w:b/>
          <w:sz w:val="24"/>
          <w:szCs w:val="24"/>
        </w:rPr>
        <w:t>h i wewnętrznych w gminie Dukla</w:t>
      </w:r>
      <w:r w:rsidR="001460C5" w:rsidRPr="005B7D79">
        <w:rPr>
          <w:sz w:val="24"/>
          <w:szCs w:val="24"/>
        </w:rPr>
        <w:t>,</w:t>
      </w:r>
    </w:p>
    <w:p w14:paraId="0948E20B" w14:textId="77777777" w:rsidR="0007385D" w:rsidRP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asfaltowej na drodze gminnej </w:t>
      </w:r>
      <w:r w:rsidR="008645AD">
        <w:rPr>
          <w:b/>
          <w:color w:val="000000"/>
          <w:sz w:val="24"/>
          <w:szCs w:val="24"/>
        </w:rPr>
        <w:br/>
      </w:r>
      <w:r>
        <w:rPr>
          <w:b/>
          <w:color w:val="000000"/>
          <w:sz w:val="24"/>
          <w:szCs w:val="24"/>
        </w:rPr>
        <w:t xml:space="preserve">Nr 114532R, </w:t>
      </w:r>
      <w:r w:rsidR="0088200C">
        <w:rPr>
          <w:b/>
          <w:color w:val="000000"/>
          <w:sz w:val="24"/>
          <w:szCs w:val="24"/>
        </w:rPr>
        <w:t xml:space="preserve">dz. </w:t>
      </w:r>
      <w:r>
        <w:rPr>
          <w:b/>
          <w:color w:val="000000"/>
          <w:sz w:val="24"/>
          <w:szCs w:val="24"/>
        </w:rPr>
        <w:t>nr ewid. 101 w m. Chyrowa.</w:t>
      </w:r>
    </w:p>
    <w:p w14:paraId="4C147EDC" w14:textId="24CA323C" w:rsidR="0007385D" w:rsidRPr="001A6A2A" w:rsidRDefault="00BF0602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Modernizacja nawierzchni na działkach nr ewid. 3001, 3002, 3009/1</w:t>
      </w:r>
      <w:r w:rsidR="0007385D">
        <w:rPr>
          <w:b/>
          <w:color w:val="000000"/>
          <w:sz w:val="24"/>
          <w:szCs w:val="24"/>
        </w:rPr>
        <w:t xml:space="preserve"> w Głojscach.</w:t>
      </w:r>
    </w:p>
    <w:p w14:paraId="2D86BBE3" w14:textId="78A18E05" w:rsidR="001A6A2A" w:rsidRPr="006745FA" w:rsidRDefault="001A6A2A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Przebudowa odcinka drogi wewnętrznej dz. nr ewid. 2770, 3052  „na Łoną Górę” w m. Iwla.</w:t>
      </w:r>
    </w:p>
    <w:p w14:paraId="4953A6F9" w14:textId="37235E2B" w:rsid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</w:t>
      </w:r>
      <w:r w:rsidR="001A6A2A">
        <w:rPr>
          <w:b/>
          <w:color w:val="000000"/>
          <w:sz w:val="24"/>
          <w:szCs w:val="24"/>
        </w:rPr>
        <w:t>bitumicznej</w:t>
      </w:r>
      <w:r>
        <w:rPr>
          <w:b/>
          <w:color w:val="000000"/>
          <w:sz w:val="24"/>
          <w:szCs w:val="24"/>
        </w:rPr>
        <w:t xml:space="preserve"> na odcinku drogi </w:t>
      </w:r>
      <w:r w:rsidR="001A6A2A">
        <w:rPr>
          <w:b/>
          <w:color w:val="000000"/>
          <w:sz w:val="24"/>
          <w:szCs w:val="24"/>
        </w:rPr>
        <w:t>wewnętrznej dz. nr ewid. 2196</w:t>
      </w:r>
      <w:r>
        <w:rPr>
          <w:b/>
          <w:color w:val="000000"/>
          <w:sz w:val="24"/>
          <w:szCs w:val="24"/>
        </w:rPr>
        <w:t xml:space="preserve"> w m. Łęki Dukielskie.</w:t>
      </w:r>
    </w:p>
    <w:p w14:paraId="29396B43" w14:textId="66270790" w:rsid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- wykonanie nakładki asfaltowej na dro</w:t>
      </w:r>
      <w:r w:rsidR="008645AD">
        <w:rPr>
          <w:b/>
          <w:color w:val="000000"/>
          <w:sz w:val="24"/>
          <w:szCs w:val="24"/>
        </w:rPr>
        <w:t>dze dz. nr ewid.</w:t>
      </w:r>
      <w:r w:rsidR="001A6A2A">
        <w:rPr>
          <w:b/>
          <w:color w:val="000000"/>
          <w:sz w:val="24"/>
          <w:szCs w:val="24"/>
        </w:rPr>
        <w:t xml:space="preserve"> 170</w:t>
      </w:r>
      <w:r w:rsidR="008645AD">
        <w:rPr>
          <w:b/>
          <w:color w:val="000000"/>
          <w:sz w:val="24"/>
          <w:szCs w:val="24"/>
        </w:rPr>
        <w:br/>
      </w:r>
      <w:r>
        <w:rPr>
          <w:b/>
          <w:color w:val="000000"/>
          <w:sz w:val="24"/>
          <w:szCs w:val="24"/>
        </w:rPr>
        <w:t>w m. Mszana.</w:t>
      </w:r>
    </w:p>
    <w:p w14:paraId="1AD4A3C9" w14:textId="09842DAE" w:rsidR="0007385D" w:rsidRDefault="0007385D" w:rsidP="00E97B2C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- wykonanie nakładki asfaltowej na drodze </w:t>
      </w:r>
      <w:r w:rsidR="00961F05">
        <w:rPr>
          <w:b/>
          <w:color w:val="000000"/>
          <w:sz w:val="24"/>
          <w:szCs w:val="24"/>
        </w:rPr>
        <w:t>wewnętrznej</w:t>
      </w:r>
      <w:r w:rsidR="002E4699">
        <w:rPr>
          <w:b/>
          <w:color w:val="000000"/>
          <w:sz w:val="24"/>
          <w:szCs w:val="24"/>
        </w:rPr>
        <w:t xml:space="preserve"> nr ewid. 869/1</w:t>
      </w:r>
      <w:r>
        <w:rPr>
          <w:b/>
          <w:color w:val="000000"/>
          <w:sz w:val="24"/>
          <w:szCs w:val="24"/>
        </w:rPr>
        <w:t xml:space="preserve"> obr. Łęki Dukielskie, sołectwo Myszkowskie.</w:t>
      </w:r>
    </w:p>
    <w:p w14:paraId="6A9C2391" w14:textId="623D81B2" w:rsidR="0007385D" w:rsidRDefault="0007385D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</w:t>
      </w:r>
      <w:r w:rsidR="002E4699">
        <w:rPr>
          <w:b/>
          <w:color w:val="000000"/>
          <w:sz w:val="24"/>
          <w:szCs w:val="24"/>
        </w:rPr>
        <w:t>– wykonanie nakładki bitumicznej na drodze wewnętrznej nr ewid. 437 w m. Nadole</w:t>
      </w:r>
      <w:r>
        <w:rPr>
          <w:b/>
          <w:color w:val="000000"/>
          <w:sz w:val="24"/>
          <w:szCs w:val="24"/>
        </w:rPr>
        <w:t>.</w:t>
      </w:r>
    </w:p>
    <w:p w14:paraId="030D71CF" w14:textId="042DFC3D" w:rsidR="0007385D" w:rsidRDefault="0007385D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</w:t>
      </w:r>
      <w:r w:rsidR="00E97B2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wykonanie nakładki asfaltowej na drodze gmi</w:t>
      </w:r>
      <w:r w:rsidR="002E4699">
        <w:rPr>
          <w:b/>
          <w:color w:val="000000"/>
          <w:sz w:val="24"/>
          <w:szCs w:val="24"/>
        </w:rPr>
        <w:t xml:space="preserve">nnej „przez Wieś” Nr 114531R dz. nr ewid. </w:t>
      </w:r>
      <w:r w:rsidR="00C61C1C">
        <w:rPr>
          <w:b/>
          <w:color w:val="000000"/>
          <w:sz w:val="24"/>
          <w:szCs w:val="24"/>
        </w:rPr>
        <w:t>417/2, 418/2, 440</w:t>
      </w:r>
      <w:r>
        <w:rPr>
          <w:b/>
          <w:color w:val="000000"/>
          <w:sz w:val="24"/>
          <w:szCs w:val="24"/>
        </w:rPr>
        <w:t xml:space="preserve"> w m. </w:t>
      </w:r>
      <w:r w:rsidR="002E4699">
        <w:rPr>
          <w:b/>
          <w:color w:val="000000"/>
          <w:sz w:val="24"/>
          <w:szCs w:val="24"/>
        </w:rPr>
        <w:t>Nowa Wieś</w:t>
      </w:r>
      <w:r>
        <w:rPr>
          <w:b/>
          <w:color w:val="000000"/>
          <w:sz w:val="24"/>
          <w:szCs w:val="24"/>
        </w:rPr>
        <w:t>.</w:t>
      </w:r>
    </w:p>
    <w:p w14:paraId="733258B2" w14:textId="15F4DC3D" w:rsidR="00C61C1C" w:rsidRDefault="00C61C1C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</w:t>
      </w:r>
      <w:r w:rsidR="00AE4B98">
        <w:rPr>
          <w:b/>
          <w:color w:val="000000"/>
          <w:sz w:val="24"/>
          <w:szCs w:val="24"/>
        </w:rPr>
        <w:t>rzebud</w:t>
      </w:r>
      <w:r>
        <w:rPr>
          <w:b/>
          <w:color w:val="000000"/>
          <w:sz w:val="24"/>
          <w:szCs w:val="24"/>
        </w:rPr>
        <w:t>owa drogi – wykonanie nakładki asfaltowej na drodze wewnętrznej dz. nr ewid. 1325 w m. Teodorówka.</w:t>
      </w:r>
    </w:p>
    <w:p w14:paraId="35D3B68A" w14:textId="61933F33" w:rsidR="0007385D" w:rsidRDefault="0007385D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asfaltowej </w:t>
      </w:r>
      <w:r w:rsidR="00C61C1C">
        <w:rPr>
          <w:b/>
          <w:color w:val="000000"/>
          <w:sz w:val="24"/>
          <w:szCs w:val="24"/>
        </w:rPr>
        <w:t>„Przez W</w:t>
      </w:r>
      <w:r>
        <w:rPr>
          <w:b/>
          <w:color w:val="000000"/>
          <w:sz w:val="24"/>
          <w:szCs w:val="24"/>
        </w:rPr>
        <w:t>ieś</w:t>
      </w:r>
      <w:r w:rsidR="00C61C1C">
        <w:rPr>
          <w:b/>
          <w:color w:val="000000"/>
          <w:sz w:val="24"/>
          <w:szCs w:val="24"/>
        </w:rPr>
        <w:t>”</w:t>
      </w:r>
      <w:r>
        <w:rPr>
          <w:b/>
          <w:color w:val="000000"/>
          <w:sz w:val="24"/>
          <w:szCs w:val="24"/>
        </w:rPr>
        <w:t xml:space="preserve"> nr drogi 114506R dz. nr ewid 167 w m. Wietrzno.</w:t>
      </w:r>
    </w:p>
    <w:p w14:paraId="68EC60EA" w14:textId="6F946F66" w:rsidR="00C61C1C" w:rsidRDefault="00C61C1C" w:rsidP="00E97B2C">
      <w:pPr>
        <w:pStyle w:val="Akapitzlist"/>
        <w:numPr>
          <w:ilvl w:val="0"/>
          <w:numId w:val="36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 wykonanie nakładki asfaltowej na drodze wewnętrznej nr ewid. 372 w m. Dukla.</w:t>
      </w:r>
    </w:p>
    <w:p w14:paraId="160EA9A6" w14:textId="77777777" w:rsidR="0007385D" w:rsidRPr="000C733B" w:rsidRDefault="0007385D" w:rsidP="00E97B2C">
      <w:pPr>
        <w:pStyle w:val="Akapitzlist"/>
        <w:spacing w:after="160" w:line="259" w:lineRule="auto"/>
        <w:ind w:left="360"/>
        <w:jc w:val="both"/>
        <w:rPr>
          <w:b/>
          <w:sz w:val="24"/>
          <w:szCs w:val="24"/>
        </w:rPr>
      </w:pPr>
    </w:p>
    <w:p w14:paraId="4B8F03CB" w14:textId="004F7443" w:rsidR="005B7D79" w:rsidRPr="005B7D79" w:rsidRDefault="005B7D79" w:rsidP="00E97B2C">
      <w:pPr>
        <w:pStyle w:val="Tytu"/>
        <w:widowControl/>
        <w:numPr>
          <w:ilvl w:val="0"/>
          <w:numId w:val="32"/>
        </w:numPr>
        <w:ind w:left="360"/>
        <w:contextualSpacing w:val="0"/>
        <w:jc w:val="both"/>
        <w:rPr>
          <w:sz w:val="24"/>
          <w:szCs w:val="24"/>
        </w:rPr>
      </w:pPr>
      <w:r w:rsidRPr="005B7D79">
        <w:rPr>
          <w:sz w:val="24"/>
          <w:szCs w:val="24"/>
        </w:rPr>
        <w:lastRenderedPageBreak/>
        <w:t>Szczegółowy zakres robót oraz sposób ich wy</w:t>
      </w:r>
      <w:r w:rsidR="004328CD">
        <w:rPr>
          <w:sz w:val="24"/>
          <w:szCs w:val="24"/>
        </w:rPr>
        <w:t xml:space="preserve">konania określony jest w  </w:t>
      </w:r>
      <w:r w:rsidRPr="005B7D79">
        <w:rPr>
          <w:sz w:val="24"/>
          <w:szCs w:val="24"/>
        </w:rPr>
        <w:t>przedmiarach robót oraz specyfikacjach technicznego wykona</w:t>
      </w:r>
      <w:r w:rsidR="00C61C1C">
        <w:rPr>
          <w:sz w:val="24"/>
          <w:szCs w:val="24"/>
        </w:rPr>
        <w:t xml:space="preserve">nia i odbioru robót budowlanych i złożonej </w:t>
      </w:r>
      <w:r w:rsidRPr="005B7D79">
        <w:rPr>
          <w:sz w:val="24"/>
          <w:szCs w:val="24"/>
        </w:rPr>
        <w:t>ofercie, które są integralnymi częściami niniejszej umowy.</w:t>
      </w:r>
    </w:p>
    <w:p w14:paraId="48916F51" w14:textId="77777777" w:rsidR="005B7D79" w:rsidRDefault="005B7D79" w:rsidP="00CE4706">
      <w:pPr>
        <w:pStyle w:val="Tytu"/>
        <w:widowControl/>
        <w:numPr>
          <w:ilvl w:val="0"/>
          <w:numId w:val="32"/>
        </w:numPr>
        <w:ind w:left="360"/>
        <w:contextualSpacing w:val="0"/>
        <w:jc w:val="both"/>
        <w:rPr>
          <w:sz w:val="24"/>
          <w:szCs w:val="24"/>
        </w:rPr>
      </w:pPr>
      <w:r w:rsidRPr="005B7D79">
        <w:rPr>
          <w:sz w:val="24"/>
          <w:szCs w:val="24"/>
        </w:rPr>
        <w:t>Wykonawca oświadcza i zapewnia, że przedmiot umowy zostanie wykonany zgodnie</w:t>
      </w:r>
      <w:r w:rsidR="00CC37BC">
        <w:rPr>
          <w:sz w:val="24"/>
          <w:szCs w:val="24"/>
        </w:rPr>
        <w:br/>
      </w:r>
      <w:r w:rsidRPr="005B7D79">
        <w:rPr>
          <w:sz w:val="24"/>
          <w:szCs w:val="24"/>
        </w:rPr>
        <w:t xml:space="preserve">z zasadami wiedzy technicznej, sztuki budowlanej, zgodnie z podwyższonymi standardami staranności wynikającymi z zawodowego charakteru wykonywanej działalności, obowiązującymi przepisami prawa, najlepszą wiedzą Wykonawcy. </w:t>
      </w:r>
    </w:p>
    <w:p w14:paraId="0E6857D6" w14:textId="032BCDF7" w:rsidR="007D3118" w:rsidRPr="007D3118" w:rsidRDefault="007D3118" w:rsidP="00CE4706">
      <w:pPr>
        <w:pStyle w:val="Akapitzlist"/>
        <w:numPr>
          <w:ilvl w:val="0"/>
          <w:numId w:val="32"/>
        </w:numPr>
        <w:spacing w:after="200"/>
        <w:ind w:left="360"/>
        <w:jc w:val="both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 xml:space="preserve"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(dotyczy także ewentualnych podwykonawców i dalszych podwykonawców) ciąży obowiązek poddawania się samemu </w:t>
      </w:r>
      <w:r w:rsidR="00C61C1C">
        <w:rPr>
          <w:color w:val="000000"/>
          <w:sz w:val="24"/>
          <w:szCs w:val="24"/>
        </w:rPr>
        <w:br/>
      </w:r>
      <w:r w:rsidRPr="007D3118">
        <w:rPr>
          <w:color w:val="000000"/>
          <w:sz w:val="24"/>
          <w:szCs w:val="24"/>
        </w:rPr>
        <w:t>i zatrudnionym przez niego pracownikom, bez względu na podstawę zatrudnienia (umowa cywilno-prawna i umowa o świadczenie usług), wstępnym, okresowym i kontrolnym badaniom lekarskim oraz szkolenia, jak również stosowanie się do wskazań lekarskich z tym związanych.</w:t>
      </w:r>
    </w:p>
    <w:p w14:paraId="53FE6550" w14:textId="77777777" w:rsidR="001F0ED3" w:rsidRPr="00EC37D9" w:rsidRDefault="005A33FC" w:rsidP="001344B7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2</w:t>
      </w:r>
    </w:p>
    <w:p w14:paraId="61818D38" w14:textId="77777777" w:rsidR="001F0ED3" w:rsidRPr="00EC37D9" w:rsidRDefault="001F0ED3" w:rsidP="001344B7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Termin realizacji</w:t>
      </w:r>
    </w:p>
    <w:p w14:paraId="42139168" w14:textId="77777777" w:rsidR="001F0ED3" w:rsidRPr="00FE7441" w:rsidRDefault="001F0ED3" w:rsidP="001344B7">
      <w:pPr>
        <w:pStyle w:val="Akapitzlist"/>
        <w:numPr>
          <w:ilvl w:val="0"/>
          <w:numId w:val="21"/>
        </w:numPr>
        <w:tabs>
          <w:tab w:val="clear" w:pos="862"/>
          <w:tab w:val="num" w:pos="490"/>
          <w:tab w:val="left" w:pos="1134"/>
        </w:tabs>
        <w:ind w:left="490"/>
        <w:jc w:val="both"/>
        <w:rPr>
          <w:rStyle w:val="FontStyle21"/>
          <w:rFonts w:ascii="Times New Roman" w:hAnsi="Times New Roman" w:cs="Times New Roman"/>
          <w:bCs w:val="0"/>
          <w:sz w:val="24"/>
          <w:szCs w:val="24"/>
        </w:rPr>
      </w:pPr>
      <w:r w:rsidRPr="00EC37D9">
        <w:rPr>
          <w:rStyle w:val="FontStyle21"/>
          <w:rFonts w:ascii="Times New Roman" w:hAnsi="Times New Roman" w:cs="Times New Roman"/>
          <w:b w:val="0"/>
          <w:sz w:val="24"/>
          <w:szCs w:val="24"/>
        </w:rPr>
        <w:t>Przedmiot umowy zostanie zreali</w:t>
      </w:r>
      <w:r w:rsidR="00EA3249">
        <w:rPr>
          <w:rStyle w:val="FontStyle21"/>
          <w:rFonts w:ascii="Times New Roman" w:hAnsi="Times New Roman" w:cs="Times New Roman"/>
          <w:b w:val="0"/>
          <w:sz w:val="24"/>
          <w:szCs w:val="24"/>
        </w:rPr>
        <w:t>zo</w:t>
      </w:r>
      <w:r w:rsidR="00760EEE">
        <w:rPr>
          <w:rStyle w:val="FontStyle21"/>
          <w:rFonts w:ascii="Times New Roman" w:hAnsi="Times New Roman" w:cs="Times New Roman"/>
          <w:b w:val="0"/>
          <w:sz w:val="24"/>
          <w:szCs w:val="24"/>
        </w:rPr>
        <w:t>wany (zakończony) w terminie</w:t>
      </w:r>
      <w:r w:rsidR="00FE7441">
        <w:rPr>
          <w:rStyle w:val="FontStyle21"/>
          <w:rFonts w:ascii="Times New Roman" w:hAnsi="Times New Roman" w:cs="Times New Roman"/>
          <w:b w:val="0"/>
          <w:sz w:val="24"/>
          <w:szCs w:val="24"/>
        </w:rPr>
        <w:t>:</w:t>
      </w:r>
      <w:r w:rsidR="00760EEE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328CD">
        <w:rPr>
          <w:rStyle w:val="FontStyle21"/>
          <w:rFonts w:ascii="Times New Roman" w:hAnsi="Times New Roman" w:cs="Times New Roman"/>
          <w:sz w:val="24"/>
          <w:szCs w:val="24"/>
        </w:rPr>
        <w:t>trzech</w:t>
      </w:r>
      <w:r w:rsidR="005B7D79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7D3118">
        <w:rPr>
          <w:rStyle w:val="FontStyle21"/>
          <w:rFonts w:ascii="Times New Roman" w:hAnsi="Times New Roman" w:cs="Times New Roman"/>
          <w:sz w:val="24"/>
          <w:szCs w:val="24"/>
        </w:rPr>
        <w:t>miesięcy</w:t>
      </w:r>
      <w:r w:rsidRPr="00FE7441">
        <w:rPr>
          <w:rStyle w:val="FontStyle21"/>
          <w:rFonts w:ascii="Times New Roman" w:hAnsi="Times New Roman" w:cs="Times New Roman"/>
          <w:sz w:val="24"/>
          <w:szCs w:val="24"/>
        </w:rPr>
        <w:t xml:space="preserve"> od </w:t>
      </w:r>
      <w:r w:rsidR="00EA3249" w:rsidRPr="00FE7441">
        <w:rPr>
          <w:rStyle w:val="FontStyle21"/>
          <w:rFonts w:ascii="Times New Roman" w:hAnsi="Times New Roman" w:cs="Times New Roman"/>
          <w:sz w:val="24"/>
          <w:szCs w:val="24"/>
        </w:rPr>
        <w:t xml:space="preserve">daty </w:t>
      </w:r>
      <w:r w:rsidRPr="00FE7441">
        <w:rPr>
          <w:rStyle w:val="FontStyle21"/>
          <w:rFonts w:ascii="Times New Roman" w:hAnsi="Times New Roman" w:cs="Times New Roman"/>
          <w:sz w:val="24"/>
          <w:szCs w:val="24"/>
        </w:rPr>
        <w:t xml:space="preserve">zawarcia umowy. </w:t>
      </w:r>
    </w:p>
    <w:p w14:paraId="03BE2A7C" w14:textId="77777777" w:rsidR="001F0ED3" w:rsidRPr="00EC37D9" w:rsidRDefault="001F0ED3" w:rsidP="00DB0740">
      <w:pPr>
        <w:pStyle w:val="Bezodstpw"/>
        <w:numPr>
          <w:ilvl w:val="0"/>
          <w:numId w:val="21"/>
        </w:numPr>
        <w:tabs>
          <w:tab w:val="clear" w:pos="862"/>
          <w:tab w:val="num" w:pos="490"/>
        </w:tabs>
        <w:ind w:left="490"/>
        <w:jc w:val="both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EC37D9">
        <w:rPr>
          <w:sz w:val="24"/>
          <w:szCs w:val="24"/>
        </w:rPr>
        <w:t xml:space="preserve">Zamawiający oświadcza, iż posiada prawo dysponowania terenem w zakresie niezbędnym do realizacji przedmiotu umowy. </w:t>
      </w:r>
    </w:p>
    <w:p w14:paraId="31709982" w14:textId="77777777" w:rsidR="001F0ED3" w:rsidRPr="00EC37D9" w:rsidRDefault="001F0ED3" w:rsidP="00DB0740">
      <w:pPr>
        <w:pStyle w:val="Akapitzlist"/>
        <w:numPr>
          <w:ilvl w:val="0"/>
          <w:numId w:val="21"/>
        </w:numPr>
        <w:tabs>
          <w:tab w:val="clear" w:pos="862"/>
          <w:tab w:val="num" w:pos="490"/>
          <w:tab w:val="left" w:pos="1134"/>
        </w:tabs>
        <w:ind w:left="490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>Zamawiający przekaże Wykonawcy protokolarnie teren budowy w terminie do 7 dni od dnia zawarcia umowy.</w:t>
      </w:r>
    </w:p>
    <w:p w14:paraId="47BDEE7C" w14:textId="77777777" w:rsidR="001F0ED3" w:rsidRPr="00EC37D9" w:rsidRDefault="001F0ED3" w:rsidP="00DB0740">
      <w:pPr>
        <w:pStyle w:val="Akapitzlist"/>
        <w:numPr>
          <w:ilvl w:val="0"/>
          <w:numId w:val="21"/>
        </w:numPr>
        <w:tabs>
          <w:tab w:val="clear" w:pos="862"/>
          <w:tab w:val="num" w:pos="490"/>
          <w:tab w:val="left" w:pos="1134"/>
        </w:tabs>
        <w:ind w:left="490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 xml:space="preserve">Termin rozpoczęcia robót będących </w:t>
      </w:r>
      <w:r w:rsidR="00B41372">
        <w:rPr>
          <w:rStyle w:val="FontStyle22"/>
          <w:rFonts w:ascii="Times New Roman" w:hAnsi="Times New Roman" w:cs="Times New Roman"/>
          <w:sz w:val="24"/>
          <w:szCs w:val="24"/>
        </w:rPr>
        <w:t>przedmiotem umowy - niezwłocznie</w:t>
      </w: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 xml:space="preserve"> od dnia,</w:t>
      </w:r>
      <w:r w:rsidR="00CC37BC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C37D9">
        <w:rPr>
          <w:rStyle w:val="FontStyle22"/>
          <w:rFonts w:ascii="Times New Roman" w:hAnsi="Times New Roman" w:cs="Times New Roman"/>
          <w:sz w:val="24"/>
          <w:szCs w:val="24"/>
        </w:rPr>
        <w:t>w którym Zamawiający przekazał Wykonawcy teren budowy.</w:t>
      </w:r>
    </w:p>
    <w:p w14:paraId="5C72F837" w14:textId="77777777" w:rsidR="001F0ED3" w:rsidRPr="001344B7" w:rsidRDefault="001F0ED3" w:rsidP="001344B7">
      <w:pPr>
        <w:pStyle w:val="Bezodstpw"/>
        <w:numPr>
          <w:ilvl w:val="0"/>
          <w:numId w:val="21"/>
        </w:numPr>
        <w:tabs>
          <w:tab w:val="clear" w:pos="862"/>
          <w:tab w:val="num" w:pos="490"/>
        </w:tabs>
        <w:ind w:left="490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 xml:space="preserve">Termin wykonania przedmiotu umowy, o którym mowa w ust. 1, uważa się za dotrzymany jeżeli zostanie on odebrany zgodnie z niniejszą umową, co zostanie potwierdzone protokołem odbioru końcowego podpisanym przez upoważnionych przedstawicieli stron umowy. </w:t>
      </w:r>
    </w:p>
    <w:p w14:paraId="41A948C5" w14:textId="77777777" w:rsidR="00833D33" w:rsidRDefault="00833D33" w:rsidP="00DB0740">
      <w:pPr>
        <w:jc w:val="center"/>
        <w:rPr>
          <w:b/>
          <w:bCs/>
          <w:sz w:val="24"/>
          <w:szCs w:val="24"/>
        </w:rPr>
      </w:pPr>
    </w:p>
    <w:p w14:paraId="165991E6" w14:textId="77777777" w:rsidR="001F0ED3" w:rsidRPr="00EC37D9" w:rsidRDefault="003E16B5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3</w:t>
      </w:r>
    </w:p>
    <w:p w14:paraId="053EE05A" w14:textId="77777777" w:rsidR="005A33FC" w:rsidRPr="00EC37D9" w:rsidRDefault="005A33FC" w:rsidP="00DB0740">
      <w:pPr>
        <w:pStyle w:val="Akapitzlist"/>
        <w:ind w:left="0"/>
        <w:jc w:val="center"/>
        <w:rPr>
          <w:b/>
          <w:sz w:val="24"/>
          <w:szCs w:val="24"/>
        </w:rPr>
      </w:pPr>
      <w:r w:rsidRPr="00EC37D9">
        <w:rPr>
          <w:b/>
          <w:sz w:val="24"/>
          <w:szCs w:val="24"/>
        </w:rPr>
        <w:t>Przedstawiciele Zamawiającego i Wykonawcy</w:t>
      </w:r>
    </w:p>
    <w:p w14:paraId="58318E39" w14:textId="77777777" w:rsidR="00843FCA" w:rsidRPr="006C3FA4" w:rsidRDefault="00843FCA" w:rsidP="00CC37BC">
      <w:pPr>
        <w:pStyle w:val="Bezodstpw"/>
        <w:numPr>
          <w:ilvl w:val="0"/>
          <w:numId w:val="27"/>
        </w:numPr>
        <w:ind w:left="426"/>
        <w:rPr>
          <w:rFonts w:eastAsia="SimSun"/>
          <w:sz w:val="24"/>
          <w:szCs w:val="24"/>
          <w:lang w:eastAsia="en-US" w:bidi="en-US"/>
        </w:rPr>
      </w:pPr>
      <w:r w:rsidRPr="006C3FA4">
        <w:rPr>
          <w:rFonts w:eastAsia="SimSun"/>
          <w:sz w:val="24"/>
          <w:szCs w:val="24"/>
          <w:lang w:eastAsia="en-US" w:bidi="en-US"/>
        </w:rPr>
        <w:t xml:space="preserve">Z ramienia Wykonawcy obowiązki Kierownika budowy pełnić będzie: </w:t>
      </w:r>
      <w:r w:rsidRPr="006C3FA4">
        <w:rPr>
          <w:rFonts w:eastAsia="SimSun"/>
          <w:sz w:val="24"/>
          <w:szCs w:val="24"/>
          <w:lang w:eastAsia="en-US" w:bidi="en-US"/>
        </w:rPr>
        <w:br/>
      </w:r>
      <w:r>
        <w:rPr>
          <w:rFonts w:eastAsia="SimSun"/>
          <w:sz w:val="24"/>
          <w:szCs w:val="24"/>
          <w:lang w:eastAsia="en-US" w:bidi="en-US"/>
        </w:rPr>
        <w:t>………………………………………………………………</w:t>
      </w:r>
      <w:r w:rsidR="00C73AE3">
        <w:rPr>
          <w:rFonts w:eastAsia="SimSun"/>
          <w:sz w:val="24"/>
          <w:szCs w:val="24"/>
          <w:lang w:eastAsia="en-US" w:bidi="en-US"/>
        </w:rPr>
        <w:t>……………….</w:t>
      </w:r>
      <w:r>
        <w:rPr>
          <w:rFonts w:eastAsia="SimSun"/>
          <w:sz w:val="24"/>
          <w:szCs w:val="24"/>
          <w:lang w:eastAsia="en-US" w:bidi="en-US"/>
        </w:rPr>
        <w:t>..</w:t>
      </w:r>
    </w:p>
    <w:p w14:paraId="0029FD06" w14:textId="77777777" w:rsidR="00843FCA" w:rsidRPr="008E2413" w:rsidRDefault="00843FCA" w:rsidP="00CC37BC">
      <w:pPr>
        <w:pStyle w:val="Bezodstpw"/>
        <w:numPr>
          <w:ilvl w:val="0"/>
          <w:numId w:val="27"/>
        </w:numPr>
        <w:ind w:left="426"/>
        <w:jc w:val="both"/>
        <w:rPr>
          <w:rFonts w:eastAsia="SimSun"/>
          <w:sz w:val="24"/>
          <w:szCs w:val="24"/>
          <w:lang w:eastAsia="en-US" w:bidi="en-US"/>
        </w:rPr>
      </w:pPr>
      <w:r w:rsidRPr="006C3FA4">
        <w:rPr>
          <w:sz w:val="24"/>
          <w:szCs w:val="24"/>
          <w:lang w:eastAsia="en-US" w:bidi="en-US"/>
        </w:rPr>
        <w:t>W imieniu Zamawiającego nadzór nad realizacją zadania sprawować będzie</w:t>
      </w:r>
      <w:r>
        <w:rPr>
          <w:sz w:val="24"/>
          <w:szCs w:val="24"/>
          <w:lang w:eastAsia="en-US" w:bidi="en-US"/>
        </w:rPr>
        <w:t xml:space="preserve">: </w:t>
      </w:r>
    </w:p>
    <w:p w14:paraId="65DC7A43" w14:textId="77777777" w:rsidR="005B7D79" w:rsidRPr="001344B7" w:rsidRDefault="00843FCA" w:rsidP="00CC37BC">
      <w:pPr>
        <w:pStyle w:val="Bezodstpw"/>
        <w:ind w:left="426"/>
        <w:jc w:val="both"/>
        <w:rPr>
          <w:rFonts w:eastAsia="SimSun"/>
          <w:sz w:val="24"/>
          <w:szCs w:val="24"/>
          <w:lang w:eastAsia="en-US" w:bidi="en-US"/>
        </w:rPr>
      </w:pPr>
      <w:r>
        <w:rPr>
          <w:sz w:val="24"/>
          <w:szCs w:val="24"/>
          <w:lang w:eastAsia="en-US" w:bidi="en-US"/>
        </w:rPr>
        <w:t>………………………………………………………………………………..</w:t>
      </w:r>
      <w:r w:rsidRPr="006C3FA4">
        <w:rPr>
          <w:sz w:val="24"/>
          <w:szCs w:val="24"/>
          <w:lang w:eastAsia="en-US" w:bidi="en-US"/>
        </w:rPr>
        <w:t>.</w:t>
      </w:r>
    </w:p>
    <w:p w14:paraId="564B4730" w14:textId="77777777" w:rsidR="00CC37BC" w:rsidRDefault="00CC37BC" w:rsidP="00CC37BC">
      <w:pPr>
        <w:jc w:val="center"/>
        <w:rPr>
          <w:b/>
          <w:bCs/>
          <w:sz w:val="24"/>
          <w:szCs w:val="24"/>
        </w:rPr>
      </w:pPr>
    </w:p>
    <w:p w14:paraId="20F6E56A" w14:textId="77777777" w:rsidR="00EB4687" w:rsidRPr="00EC37D9" w:rsidRDefault="003E16B5" w:rsidP="00CC37BC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14:paraId="3ACBD957" w14:textId="77777777" w:rsidR="00D63582" w:rsidRPr="00EC37D9" w:rsidRDefault="003D1158" w:rsidP="00DB0740">
      <w:pPr>
        <w:jc w:val="center"/>
        <w:rPr>
          <w:b/>
          <w:sz w:val="24"/>
          <w:szCs w:val="24"/>
        </w:rPr>
      </w:pPr>
      <w:r w:rsidRPr="00EC37D9">
        <w:rPr>
          <w:b/>
          <w:bCs/>
          <w:sz w:val="24"/>
          <w:szCs w:val="24"/>
        </w:rPr>
        <w:t>Realizacja umowy przy udziale podwykonawców</w:t>
      </w:r>
      <w:r w:rsidR="008E3154" w:rsidRPr="00EC37D9">
        <w:rPr>
          <w:b/>
          <w:bCs/>
          <w:sz w:val="24"/>
          <w:szCs w:val="24"/>
        </w:rPr>
        <w:t xml:space="preserve"> </w:t>
      </w:r>
      <w:r w:rsidR="008E3154" w:rsidRPr="00EC37D9">
        <w:rPr>
          <w:sz w:val="24"/>
          <w:szCs w:val="24"/>
        </w:rPr>
        <w:t>(jeśli dotyczy</w:t>
      </w:r>
      <w:r w:rsidR="008E3154" w:rsidRPr="00EC37D9">
        <w:rPr>
          <w:b/>
          <w:sz w:val="24"/>
          <w:szCs w:val="24"/>
        </w:rPr>
        <w:t>)</w:t>
      </w:r>
    </w:p>
    <w:p w14:paraId="395DC389" w14:textId="77777777" w:rsidR="0081639F" w:rsidRPr="00EC37D9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może wykona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EC37D9">
        <w:rPr>
          <w:rFonts w:eastAsia="Calibri"/>
          <w:sz w:val="24"/>
          <w:szCs w:val="24"/>
        </w:rPr>
        <w:t>przedmiot umowy przy udziale Podwykonawców, zawieraj</w:t>
      </w:r>
      <w:r w:rsidRPr="00EC37D9">
        <w:rPr>
          <w:rFonts w:ascii="TTE19EF7A0t00" w:eastAsia="Calibri" w:hAnsi="TTE19EF7A0t00" w:cs="TTE19EF7A0t00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</w:t>
      </w:r>
      <w:r w:rsidR="00CC37BC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 nimi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stosowne umowy w formie pisemnej</w:t>
      </w:r>
      <w:r w:rsidR="00440E1B">
        <w:rPr>
          <w:rFonts w:eastAsia="Calibri"/>
          <w:sz w:val="24"/>
          <w:szCs w:val="24"/>
        </w:rPr>
        <w:t>,</w:t>
      </w:r>
      <w:r w:rsidRPr="00EC37D9">
        <w:rPr>
          <w:rFonts w:eastAsia="Calibri"/>
          <w:sz w:val="24"/>
          <w:szCs w:val="24"/>
        </w:rPr>
        <w:t xml:space="preserve"> pod rygorem niewa</w:t>
      </w:r>
      <w:r w:rsidRPr="00EC37D9">
        <w:rPr>
          <w:rFonts w:ascii="TTE19EF7A0t00" w:eastAsia="Calibri" w:hAnsi="TTE19EF7A0t00" w:cs="TTE19EF7A0t00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no</w:t>
      </w:r>
      <w:r w:rsidRPr="00EC37D9">
        <w:rPr>
          <w:rFonts w:ascii="TTE19EF7A0t00" w:eastAsia="Calibri" w:hAnsi="TTE19EF7A0t00" w:cs="TTE19EF7A0t00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ci.</w:t>
      </w:r>
    </w:p>
    <w:p w14:paraId="5D232BF2" w14:textId="77777777" w:rsidR="0081639F" w:rsidRPr="00E803A3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jest zobowi</w:t>
      </w:r>
      <w:r w:rsidRPr="00EC37D9">
        <w:rPr>
          <w:rFonts w:ascii="TTE19EF7A0t00" w:eastAsia="Calibri" w:hAnsi="TTE19EF7A0t00" w:cs="TTE19EF7A0t00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zany przedstawi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EC37D9">
        <w:rPr>
          <w:rFonts w:eastAsia="Calibri"/>
          <w:sz w:val="24"/>
          <w:szCs w:val="24"/>
        </w:rPr>
        <w:t>Zamawiaj</w:t>
      </w:r>
      <w:r w:rsidRPr="00EC37D9">
        <w:rPr>
          <w:rFonts w:ascii="TTE19EF7A0t00" w:eastAsia="Calibri" w:hAnsi="TTE19EF7A0t00" w:cs="TTE19EF7A0t00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cemu projekt umowy lub zmian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EC37D9">
        <w:rPr>
          <w:rFonts w:eastAsia="Calibri"/>
          <w:sz w:val="24"/>
          <w:szCs w:val="24"/>
        </w:rPr>
        <w:t>projektu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umowy o podwykonawstwo, której przedmiotem s</w:t>
      </w:r>
      <w:r w:rsidRPr="00EC37D9">
        <w:rPr>
          <w:rFonts w:ascii="TTE19EF7A0t00" w:eastAsia="Calibri" w:hAnsi="TTE19EF7A0t00" w:cs="TTE19EF7A0t00"/>
          <w:sz w:val="24"/>
          <w:szCs w:val="24"/>
        </w:rPr>
        <w:t xml:space="preserve">ą </w:t>
      </w:r>
      <w:r w:rsidR="001F57A4">
        <w:rPr>
          <w:rFonts w:eastAsia="Calibri"/>
          <w:sz w:val="24"/>
          <w:szCs w:val="24"/>
        </w:rPr>
        <w:t>roboty budowlane</w:t>
      </w:r>
      <w:r w:rsidR="00CC37BC">
        <w:rPr>
          <w:rFonts w:eastAsia="Calibri"/>
          <w:sz w:val="24"/>
          <w:szCs w:val="24"/>
        </w:rPr>
        <w:br/>
      </w:r>
      <w:r w:rsidRPr="00EC37D9">
        <w:rPr>
          <w:rFonts w:eastAsia="Calibri"/>
          <w:sz w:val="24"/>
          <w:szCs w:val="24"/>
        </w:rPr>
        <w:t>w terminie</w:t>
      </w:r>
      <w:r w:rsidR="00880041" w:rsidRPr="00EC37D9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bCs/>
          <w:sz w:val="24"/>
          <w:szCs w:val="24"/>
        </w:rPr>
        <w:t xml:space="preserve">7 dni </w:t>
      </w:r>
      <w:r w:rsidRPr="00E803A3">
        <w:rPr>
          <w:rFonts w:eastAsia="Calibri"/>
          <w:sz w:val="24"/>
          <w:szCs w:val="24"/>
        </w:rPr>
        <w:t>od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sporz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>dzenia projektu lub zmiany projektu. Nie zgłoszenie przez Zamawiaj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 xml:space="preserve">cego w terminie </w:t>
      </w:r>
      <w:r w:rsidRPr="00E803A3">
        <w:rPr>
          <w:rFonts w:eastAsia="Calibri"/>
          <w:bCs/>
          <w:sz w:val="24"/>
          <w:szCs w:val="24"/>
        </w:rPr>
        <w:t>14 dni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od dnia otrzymania projektu lub jego zmian pisemnych zastrze</w:t>
      </w:r>
      <w:r w:rsidRPr="00E803A3">
        <w:rPr>
          <w:rFonts w:ascii="TTE19EF7A0t00" w:eastAsia="Calibri" w:hAnsi="TTE19EF7A0t00" w:cs="TTE19EF7A0t00"/>
          <w:sz w:val="24"/>
          <w:szCs w:val="24"/>
        </w:rPr>
        <w:t>żeń</w:t>
      </w:r>
      <w:r w:rsidRPr="00E803A3">
        <w:rPr>
          <w:rFonts w:eastAsia="Calibri"/>
          <w:sz w:val="24"/>
          <w:szCs w:val="24"/>
        </w:rPr>
        <w:t>, uwa</w:t>
      </w:r>
      <w:r w:rsidRPr="00E803A3">
        <w:rPr>
          <w:rFonts w:ascii="TTE19EF7A0t00" w:eastAsia="Calibri" w:hAnsi="TTE19EF7A0t00" w:cs="TTE19EF7A0t00"/>
          <w:sz w:val="24"/>
          <w:szCs w:val="24"/>
        </w:rPr>
        <w:t>ż</w:t>
      </w:r>
      <w:r w:rsidRPr="00E803A3">
        <w:rPr>
          <w:rFonts w:eastAsia="Calibri"/>
          <w:sz w:val="24"/>
          <w:szCs w:val="24"/>
        </w:rPr>
        <w:t>a si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E803A3">
        <w:rPr>
          <w:rFonts w:eastAsia="Calibri"/>
          <w:sz w:val="24"/>
          <w:szCs w:val="24"/>
        </w:rPr>
        <w:t>za akceptacj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e </w:t>
      </w:r>
      <w:r w:rsidRPr="00E803A3">
        <w:rPr>
          <w:rFonts w:eastAsia="Calibri"/>
          <w:sz w:val="24"/>
          <w:szCs w:val="24"/>
        </w:rPr>
        <w:t>projektu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umowy lub jego zmiany.</w:t>
      </w:r>
    </w:p>
    <w:p w14:paraId="2959C034" w14:textId="220B9853" w:rsidR="0053743A" w:rsidRPr="00EC37D9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803A3">
        <w:rPr>
          <w:rFonts w:eastAsia="Calibri"/>
          <w:sz w:val="24"/>
          <w:szCs w:val="24"/>
        </w:rPr>
        <w:t>Wykonawca jest zobowi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>zany przedstawi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E803A3">
        <w:rPr>
          <w:rFonts w:eastAsia="Calibri"/>
          <w:sz w:val="24"/>
          <w:szCs w:val="24"/>
        </w:rPr>
        <w:t>Zamawiaj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>cemu po</w:t>
      </w:r>
      <w:r w:rsidRPr="00E803A3">
        <w:rPr>
          <w:rFonts w:ascii="TTE19EF7A0t00" w:eastAsia="Calibri" w:hAnsi="TTE19EF7A0t00" w:cs="TTE19EF7A0t00"/>
          <w:sz w:val="24"/>
          <w:szCs w:val="24"/>
        </w:rPr>
        <w:t>ś</w:t>
      </w:r>
      <w:r w:rsidRPr="00E803A3">
        <w:rPr>
          <w:rFonts w:eastAsia="Calibri"/>
          <w:sz w:val="24"/>
          <w:szCs w:val="24"/>
        </w:rPr>
        <w:t>wiadczon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ą </w:t>
      </w:r>
      <w:r w:rsidRPr="00E803A3">
        <w:rPr>
          <w:rFonts w:eastAsia="Calibri"/>
          <w:sz w:val="24"/>
          <w:szCs w:val="24"/>
        </w:rPr>
        <w:t>za zgodno</w:t>
      </w:r>
      <w:r w:rsidRPr="00E803A3">
        <w:rPr>
          <w:rFonts w:ascii="TTE19EF7A0t00" w:eastAsia="Calibri" w:hAnsi="TTE19EF7A0t00" w:cs="TTE19EF7A0t00"/>
          <w:sz w:val="24"/>
          <w:szCs w:val="24"/>
        </w:rPr>
        <w:t>ść</w:t>
      </w:r>
      <w:r w:rsidR="00CC37BC">
        <w:rPr>
          <w:rFonts w:ascii="TTE19EF7A0t00" w:eastAsia="Calibri" w:hAnsi="TTE19EF7A0t00" w:cs="TTE19EF7A0t00"/>
          <w:sz w:val="24"/>
          <w:szCs w:val="24"/>
        </w:rPr>
        <w:br/>
      </w:r>
      <w:r w:rsidRPr="00E803A3">
        <w:rPr>
          <w:rFonts w:eastAsia="Calibri"/>
          <w:sz w:val="24"/>
          <w:szCs w:val="24"/>
        </w:rPr>
        <w:t>z oryginałem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umow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E803A3">
        <w:rPr>
          <w:rFonts w:eastAsia="Calibri"/>
          <w:sz w:val="24"/>
          <w:szCs w:val="24"/>
        </w:rPr>
        <w:t xml:space="preserve">o podwykonawstwo w terminie </w:t>
      </w:r>
      <w:r w:rsidRPr="00E803A3">
        <w:rPr>
          <w:rFonts w:eastAsia="Calibri"/>
          <w:bCs/>
          <w:sz w:val="24"/>
          <w:szCs w:val="24"/>
        </w:rPr>
        <w:t xml:space="preserve">7 dni </w:t>
      </w:r>
      <w:r w:rsidRPr="00E803A3">
        <w:rPr>
          <w:rFonts w:eastAsia="Calibri"/>
          <w:sz w:val="24"/>
          <w:szCs w:val="24"/>
        </w:rPr>
        <w:t>od dnia jej zawarcia jak równie</w:t>
      </w:r>
      <w:r w:rsidRPr="00E803A3">
        <w:rPr>
          <w:rFonts w:ascii="TTE19EF7A0t00" w:eastAsia="Calibri" w:hAnsi="TTE19EF7A0t00" w:cs="TTE19EF7A0t00"/>
          <w:sz w:val="24"/>
          <w:szCs w:val="24"/>
        </w:rPr>
        <w:t xml:space="preserve">ż </w:t>
      </w:r>
      <w:r w:rsidRPr="00E803A3">
        <w:rPr>
          <w:rFonts w:eastAsia="Calibri"/>
          <w:sz w:val="24"/>
          <w:szCs w:val="24"/>
        </w:rPr>
        <w:lastRenderedPageBreak/>
        <w:t>zmiany do tej umowy w terminie 7 dni od dnia ich wprowadzenia. Je</w:t>
      </w:r>
      <w:r w:rsidRPr="00E803A3">
        <w:rPr>
          <w:rFonts w:ascii="TTE19EF7A0t00" w:eastAsia="Calibri" w:hAnsi="TTE19EF7A0t00" w:cs="TTE19EF7A0t00"/>
          <w:sz w:val="24"/>
          <w:szCs w:val="24"/>
        </w:rPr>
        <w:t>ś</w:t>
      </w:r>
      <w:r w:rsidRPr="00E803A3">
        <w:rPr>
          <w:rFonts w:eastAsia="Calibri"/>
          <w:sz w:val="24"/>
          <w:szCs w:val="24"/>
        </w:rPr>
        <w:t>li Zamawiaj</w:t>
      </w:r>
      <w:r w:rsidRPr="00E803A3">
        <w:rPr>
          <w:rFonts w:ascii="TTE19EF7A0t00" w:eastAsia="Calibri" w:hAnsi="TTE19EF7A0t00" w:cs="TTE19EF7A0t00"/>
          <w:sz w:val="24"/>
          <w:szCs w:val="24"/>
        </w:rPr>
        <w:t>ą</w:t>
      </w:r>
      <w:r w:rsidRPr="00E803A3">
        <w:rPr>
          <w:rFonts w:eastAsia="Calibri"/>
          <w:sz w:val="24"/>
          <w:szCs w:val="24"/>
        </w:rPr>
        <w:t xml:space="preserve">cy </w:t>
      </w:r>
      <w:r w:rsidR="00880041" w:rsidRPr="00E803A3">
        <w:rPr>
          <w:rFonts w:eastAsia="Calibri"/>
          <w:sz w:val="24"/>
          <w:szCs w:val="24"/>
        </w:rPr>
        <w:t xml:space="preserve"> </w:t>
      </w:r>
      <w:r w:rsidR="00C61C1C">
        <w:rPr>
          <w:rFonts w:eastAsia="Calibri"/>
          <w:sz w:val="24"/>
          <w:szCs w:val="24"/>
        </w:rPr>
        <w:br/>
      </w:r>
      <w:r w:rsidRPr="00E803A3">
        <w:rPr>
          <w:rFonts w:eastAsia="Calibri"/>
          <w:sz w:val="24"/>
          <w:szCs w:val="24"/>
        </w:rPr>
        <w:t xml:space="preserve">w terminie </w:t>
      </w:r>
      <w:r w:rsidRPr="00E803A3">
        <w:rPr>
          <w:rFonts w:eastAsia="Calibri"/>
          <w:bCs/>
          <w:sz w:val="24"/>
          <w:szCs w:val="24"/>
        </w:rPr>
        <w:t xml:space="preserve">14 dni </w:t>
      </w:r>
      <w:r w:rsidRPr="00E803A3">
        <w:rPr>
          <w:rFonts w:eastAsia="Calibri"/>
          <w:sz w:val="24"/>
          <w:szCs w:val="24"/>
        </w:rPr>
        <w:t>od dnia otrzymania</w:t>
      </w:r>
      <w:r w:rsidR="0090259C" w:rsidRPr="00E803A3">
        <w:rPr>
          <w:rFonts w:eastAsia="Calibri"/>
          <w:sz w:val="24"/>
          <w:szCs w:val="24"/>
        </w:rPr>
        <w:t xml:space="preserve"> </w:t>
      </w:r>
      <w:r w:rsidRPr="00E803A3">
        <w:rPr>
          <w:rFonts w:eastAsia="Calibri"/>
          <w:sz w:val="24"/>
          <w:szCs w:val="24"/>
        </w:rPr>
        <w:t>umowy</w:t>
      </w:r>
      <w:r w:rsidRPr="00EC37D9">
        <w:rPr>
          <w:rFonts w:eastAsia="Calibri"/>
          <w:sz w:val="24"/>
          <w:szCs w:val="24"/>
        </w:rPr>
        <w:t xml:space="preserve"> o podwykonawstwo lub zmian do umowy </w:t>
      </w:r>
      <w:r w:rsidR="00880041" w:rsidRPr="00EC37D9">
        <w:rPr>
          <w:rFonts w:eastAsia="Calibri"/>
          <w:sz w:val="24"/>
          <w:szCs w:val="24"/>
        </w:rPr>
        <w:t xml:space="preserve"> </w:t>
      </w:r>
      <w:r w:rsidR="00C61C1C">
        <w:rPr>
          <w:rFonts w:eastAsia="Calibri"/>
          <w:sz w:val="24"/>
          <w:szCs w:val="24"/>
        </w:rPr>
        <w:br/>
      </w:r>
      <w:r w:rsidRPr="00EC37D9">
        <w:rPr>
          <w:rFonts w:eastAsia="Calibri"/>
          <w:sz w:val="24"/>
          <w:szCs w:val="24"/>
        </w:rPr>
        <w:t>o podwykonawstwo nie zgłosi na pi</w:t>
      </w:r>
      <w:r w:rsidRPr="00833D33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mie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sprzeciwu, uwa</w:t>
      </w:r>
      <w:r w:rsidRPr="00833D33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a si</w:t>
      </w:r>
      <w:r w:rsidRPr="00833D33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 xml:space="preserve">, </w:t>
      </w:r>
      <w:r w:rsidRPr="00833D33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e wyraził zgod</w:t>
      </w:r>
      <w:r w:rsidRPr="00833D33">
        <w:rPr>
          <w:rFonts w:eastAsia="Calibri"/>
          <w:sz w:val="24"/>
          <w:szCs w:val="24"/>
        </w:rPr>
        <w:t xml:space="preserve">ę </w:t>
      </w:r>
      <w:r w:rsidRPr="00EC37D9">
        <w:rPr>
          <w:rFonts w:eastAsia="Calibri"/>
          <w:sz w:val="24"/>
          <w:szCs w:val="24"/>
        </w:rPr>
        <w:t>na zawarcie umowy lub wprowadzenie zmian.</w:t>
      </w:r>
    </w:p>
    <w:p w14:paraId="732F43D5" w14:textId="77777777" w:rsidR="0081639F" w:rsidRPr="00EC37D9" w:rsidRDefault="0081639F" w:rsidP="00CE470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Umowa na roboty budowlane z Podwykonawc</w:t>
      </w:r>
      <w:r w:rsidR="0053619F" w:rsidRPr="00833D33">
        <w:rPr>
          <w:rFonts w:eastAsia="Calibri"/>
          <w:sz w:val="24"/>
          <w:szCs w:val="24"/>
        </w:rPr>
        <w:t>ą</w:t>
      </w:r>
      <w:r w:rsidRPr="00833D33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musi zawiera</w:t>
      </w:r>
      <w:r w:rsidRPr="00833D33">
        <w:rPr>
          <w:rFonts w:eastAsia="Calibri"/>
          <w:sz w:val="24"/>
          <w:szCs w:val="24"/>
        </w:rPr>
        <w:t xml:space="preserve">ć </w:t>
      </w:r>
      <w:r w:rsidRPr="00EC37D9">
        <w:rPr>
          <w:rFonts w:eastAsia="Calibri"/>
          <w:sz w:val="24"/>
          <w:szCs w:val="24"/>
        </w:rPr>
        <w:t>w szczególno</w:t>
      </w:r>
      <w:r w:rsidRPr="00833D33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ci:</w:t>
      </w:r>
    </w:p>
    <w:p w14:paraId="416A43E7" w14:textId="77777777" w:rsidR="00C61C1C" w:rsidRDefault="0081639F" w:rsidP="00C61C1C">
      <w:pPr>
        <w:pStyle w:val="Bezodstpw"/>
        <w:numPr>
          <w:ilvl w:val="1"/>
          <w:numId w:val="43"/>
        </w:numPr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zakres robót powierzony Podwykonawcy wraz z cz</w:t>
      </w:r>
      <w:r w:rsidRPr="00833D33">
        <w:rPr>
          <w:rFonts w:eastAsia="Calibri"/>
          <w:sz w:val="24"/>
          <w:szCs w:val="24"/>
        </w:rPr>
        <w:t>ęś</w:t>
      </w:r>
      <w:r w:rsidRPr="00EC37D9">
        <w:rPr>
          <w:rFonts w:eastAsia="Calibri"/>
          <w:sz w:val="24"/>
          <w:szCs w:val="24"/>
        </w:rPr>
        <w:t>ci</w:t>
      </w:r>
      <w:r w:rsidRPr="00833D33">
        <w:rPr>
          <w:rFonts w:eastAsia="Calibri"/>
          <w:sz w:val="24"/>
          <w:szCs w:val="24"/>
        </w:rPr>
        <w:t xml:space="preserve">ą </w:t>
      </w:r>
      <w:r w:rsidRPr="00EC37D9">
        <w:rPr>
          <w:rFonts w:eastAsia="Calibri"/>
          <w:sz w:val="24"/>
          <w:szCs w:val="24"/>
        </w:rPr>
        <w:t>dokumentacji dotycz</w:t>
      </w:r>
      <w:r w:rsidRPr="00833D33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</w:t>
      </w:r>
      <w:r w:rsidRPr="00833D33">
        <w:rPr>
          <w:rFonts w:eastAsia="Calibri"/>
          <w:sz w:val="24"/>
          <w:szCs w:val="24"/>
        </w:rPr>
        <w:t xml:space="preserve">ą </w:t>
      </w:r>
      <w:r w:rsidRPr="00EC37D9">
        <w:rPr>
          <w:rFonts w:eastAsia="Calibri"/>
          <w:sz w:val="24"/>
          <w:szCs w:val="24"/>
        </w:rPr>
        <w:t>wykonania</w:t>
      </w:r>
      <w:r w:rsidR="0090259C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robót obj</w:t>
      </w:r>
      <w:r w:rsidRPr="00833D33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tych umow</w:t>
      </w:r>
      <w:r w:rsidRPr="00833D33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,</w:t>
      </w:r>
    </w:p>
    <w:p w14:paraId="18ECA343" w14:textId="77777777" w:rsidR="00C61C1C" w:rsidRDefault="0081639F" w:rsidP="00C61C1C">
      <w:pPr>
        <w:pStyle w:val="Bezodstpw"/>
        <w:numPr>
          <w:ilvl w:val="1"/>
          <w:numId w:val="43"/>
        </w:numPr>
        <w:jc w:val="both"/>
        <w:rPr>
          <w:rFonts w:eastAsia="Calibri"/>
          <w:sz w:val="24"/>
          <w:szCs w:val="24"/>
        </w:rPr>
      </w:pPr>
      <w:r w:rsidRPr="00C61C1C">
        <w:rPr>
          <w:rFonts w:eastAsia="Calibri"/>
          <w:sz w:val="24"/>
          <w:szCs w:val="24"/>
        </w:rPr>
        <w:t>kwotę wynagrodzenia - kwota ta nie powinna być wyższa, niż wartość tego zakresu robót</w:t>
      </w:r>
      <w:r w:rsidR="0090259C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wynikającą z oferty Wykonawcy,</w:t>
      </w:r>
    </w:p>
    <w:p w14:paraId="1A855604" w14:textId="77777777" w:rsidR="00C61C1C" w:rsidRDefault="0081639F" w:rsidP="00C61C1C">
      <w:pPr>
        <w:pStyle w:val="Bezodstpw"/>
        <w:numPr>
          <w:ilvl w:val="1"/>
          <w:numId w:val="43"/>
        </w:numPr>
        <w:jc w:val="both"/>
        <w:rPr>
          <w:rFonts w:eastAsia="Calibri"/>
          <w:sz w:val="24"/>
          <w:szCs w:val="24"/>
        </w:rPr>
      </w:pPr>
      <w:r w:rsidRPr="00C61C1C">
        <w:rPr>
          <w:rFonts w:eastAsia="Calibri"/>
          <w:sz w:val="24"/>
          <w:szCs w:val="24"/>
        </w:rPr>
        <w:t>termin wykonania robót objętych umow</w:t>
      </w:r>
      <w:r w:rsidR="0053619F" w:rsidRPr="00C61C1C">
        <w:rPr>
          <w:rFonts w:eastAsia="Calibri"/>
          <w:sz w:val="24"/>
          <w:szCs w:val="24"/>
        </w:rPr>
        <w:t>ą</w:t>
      </w:r>
      <w:r w:rsidRPr="00C61C1C">
        <w:rPr>
          <w:rFonts w:eastAsia="Calibri"/>
          <w:sz w:val="24"/>
          <w:szCs w:val="24"/>
        </w:rPr>
        <w:t xml:space="preserve"> wraz z harmonogramem - harmonogram robót musi</w:t>
      </w:r>
      <w:r w:rsidR="0090259C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być zgodny z harmonogramem robót Wykonawcy,</w:t>
      </w:r>
    </w:p>
    <w:p w14:paraId="6E8E90A0" w14:textId="77777777" w:rsidR="00C61C1C" w:rsidRDefault="0081639F" w:rsidP="00C61C1C">
      <w:pPr>
        <w:pStyle w:val="Bezodstpw"/>
        <w:numPr>
          <w:ilvl w:val="1"/>
          <w:numId w:val="43"/>
        </w:numPr>
        <w:jc w:val="both"/>
        <w:rPr>
          <w:rFonts w:eastAsia="Calibri"/>
          <w:sz w:val="24"/>
          <w:szCs w:val="24"/>
        </w:rPr>
      </w:pPr>
      <w:r w:rsidRPr="00C61C1C">
        <w:rPr>
          <w:rFonts w:eastAsia="Calibri"/>
          <w:sz w:val="24"/>
          <w:szCs w:val="24"/>
        </w:rPr>
        <w:t>termin zapłaty wynagrodzenia dla Podwykonawcy lub dalszego Podwykonawcy, przewidziany</w:t>
      </w:r>
      <w:r w:rsidR="00BC4344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w umowie o podwykonawstwo, nie może być dłuższy niż 30 dni od dnia doręczenia Wykonawcy,</w:t>
      </w:r>
      <w:r w:rsidR="0090259C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Podwykonawcy lub dalszemu Podwykonawcy faktury lub rachunku, potwierdzających</w:t>
      </w:r>
      <w:r w:rsidR="0090259C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wykonanie zleconej Podwykonawcy lub dalszemu Podwykonawcy roboty budowlanej, dostawy</w:t>
      </w:r>
      <w:r w:rsidR="0090259C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lub usługi,</w:t>
      </w:r>
    </w:p>
    <w:p w14:paraId="0A88682A" w14:textId="6E4F435B" w:rsidR="0039590A" w:rsidRPr="00C61C1C" w:rsidRDefault="0081639F" w:rsidP="00C61C1C">
      <w:pPr>
        <w:pStyle w:val="Bezodstpw"/>
        <w:numPr>
          <w:ilvl w:val="1"/>
          <w:numId w:val="43"/>
        </w:numPr>
        <w:jc w:val="both"/>
        <w:rPr>
          <w:rFonts w:eastAsia="Calibri"/>
          <w:sz w:val="24"/>
          <w:szCs w:val="24"/>
        </w:rPr>
      </w:pPr>
      <w:r w:rsidRPr="00C61C1C">
        <w:rPr>
          <w:rFonts w:eastAsia="Calibri"/>
          <w:sz w:val="24"/>
          <w:szCs w:val="24"/>
        </w:rPr>
        <w:t>w przypadku podzlecenia przez Wykonawcę prac obejmujących przedmiot zamówienia</w:t>
      </w:r>
      <w:r w:rsidR="0039590A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Podwykonawcy, termin wynagrodzenia płatnego przez Wykonawc</w:t>
      </w:r>
      <w:r w:rsidRPr="00C61C1C">
        <w:rPr>
          <w:rFonts w:ascii="TTE19EF7A0t00" w:eastAsia="Calibri" w:hAnsi="TTE19EF7A0t00" w:cs="TTE19EF7A0t00"/>
          <w:sz w:val="24"/>
          <w:szCs w:val="24"/>
        </w:rPr>
        <w:t xml:space="preserve">ę </w:t>
      </w:r>
      <w:r w:rsidRPr="00C61C1C">
        <w:rPr>
          <w:rFonts w:eastAsia="Calibri"/>
          <w:sz w:val="24"/>
          <w:szCs w:val="24"/>
        </w:rPr>
        <w:t>za wykonane prace</w:t>
      </w:r>
      <w:r w:rsidR="0039590A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Podwykonawcy powinien by</w:t>
      </w:r>
      <w:r w:rsidRPr="00C61C1C">
        <w:rPr>
          <w:rFonts w:ascii="TTE19EF7A0t00" w:eastAsia="Calibri" w:hAnsi="TTE19EF7A0t00" w:cs="TTE19EF7A0t00"/>
          <w:sz w:val="24"/>
          <w:szCs w:val="24"/>
        </w:rPr>
        <w:t xml:space="preserve">ć </w:t>
      </w:r>
      <w:r w:rsidRPr="00C61C1C">
        <w:rPr>
          <w:rFonts w:eastAsia="Calibri"/>
          <w:sz w:val="24"/>
          <w:szCs w:val="24"/>
        </w:rPr>
        <w:t>ustalony w taki sposób, aby przypadał wcze</w:t>
      </w:r>
      <w:r w:rsidRPr="00C61C1C">
        <w:rPr>
          <w:rFonts w:ascii="TTE19EF7A0t00" w:eastAsia="Calibri" w:hAnsi="TTE19EF7A0t00" w:cs="TTE19EF7A0t00"/>
          <w:sz w:val="24"/>
          <w:szCs w:val="24"/>
        </w:rPr>
        <w:t>ś</w:t>
      </w:r>
      <w:r w:rsidRPr="00C61C1C">
        <w:rPr>
          <w:rFonts w:eastAsia="Calibri"/>
          <w:sz w:val="24"/>
          <w:szCs w:val="24"/>
        </w:rPr>
        <w:t>niej ni</w:t>
      </w:r>
      <w:r w:rsidRPr="00C61C1C">
        <w:rPr>
          <w:rFonts w:ascii="TTE19EF7A0t00" w:eastAsia="Calibri" w:hAnsi="TTE19EF7A0t00" w:cs="TTE19EF7A0t00"/>
          <w:sz w:val="24"/>
          <w:szCs w:val="24"/>
        </w:rPr>
        <w:t xml:space="preserve">ż </w:t>
      </w:r>
      <w:r w:rsidRPr="00C61C1C">
        <w:rPr>
          <w:rFonts w:eastAsia="Calibri"/>
          <w:sz w:val="24"/>
          <w:szCs w:val="24"/>
        </w:rPr>
        <w:t>termin zapłaty</w:t>
      </w:r>
      <w:r w:rsidR="0039590A" w:rsidRPr="00C61C1C">
        <w:rPr>
          <w:rFonts w:eastAsia="Calibri"/>
          <w:sz w:val="24"/>
          <w:szCs w:val="24"/>
        </w:rPr>
        <w:t xml:space="preserve"> </w:t>
      </w:r>
      <w:r w:rsidRPr="00C61C1C">
        <w:rPr>
          <w:rFonts w:eastAsia="Calibri"/>
          <w:sz w:val="24"/>
          <w:szCs w:val="24"/>
        </w:rPr>
        <w:t>wynagrodzenia nale</w:t>
      </w:r>
      <w:r w:rsidRPr="00C61C1C">
        <w:rPr>
          <w:rFonts w:ascii="TTE19EF7A0t00" w:eastAsia="Calibri" w:hAnsi="TTE19EF7A0t00" w:cs="TTE19EF7A0t00"/>
          <w:sz w:val="24"/>
          <w:szCs w:val="24"/>
        </w:rPr>
        <w:t>ż</w:t>
      </w:r>
      <w:r w:rsidRPr="00C61C1C">
        <w:rPr>
          <w:rFonts w:eastAsia="Calibri"/>
          <w:sz w:val="24"/>
          <w:szCs w:val="24"/>
        </w:rPr>
        <w:t>nego Wykonawcy przez Zamawiaj</w:t>
      </w:r>
      <w:r w:rsidRPr="00C61C1C">
        <w:rPr>
          <w:rFonts w:ascii="TTE19EF7A0t00" w:eastAsia="Calibri" w:hAnsi="TTE19EF7A0t00" w:cs="TTE19EF7A0t00"/>
          <w:sz w:val="24"/>
          <w:szCs w:val="24"/>
        </w:rPr>
        <w:t>ą</w:t>
      </w:r>
      <w:r w:rsidRPr="00C61C1C">
        <w:rPr>
          <w:rFonts w:eastAsia="Calibri"/>
          <w:sz w:val="24"/>
          <w:szCs w:val="24"/>
        </w:rPr>
        <w:t>cego (za okres zlecony Podwykonawcy).</w:t>
      </w:r>
    </w:p>
    <w:p w14:paraId="2E10DC2A" w14:textId="77777777" w:rsidR="008335E8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Wykonawca, Podwykonawca lub dalszy Podwykonawca robót budowlanych zobowi</w:t>
      </w:r>
      <w:r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zany jest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przedstawi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cemu, zawarte umowy po</w:t>
      </w:r>
      <w:r w:rsidR="005346CB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wiadczone za zgodno</w:t>
      </w:r>
      <w:r w:rsidR="005346CB" w:rsidRPr="00B05166">
        <w:rPr>
          <w:rFonts w:eastAsia="Calibri"/>
          <w:sz w:val="24"/>
          <w:szCs w:val="24"/>
        </w:rPr>
        <w:t>ść</w:t>
      </w:r>
      <w:r w:rsidR="00CC37BC" w:rsidRPr="00B05166">
        <w:rPr>
          <w:rFonts w:eastAsia="Calibri"/>
          <w:sz w:val="24"/>
          <w:szCs w:val="24"/>
        </w:rPr>
        <w:br/>
      </w:r>
      <w:r w:rsidRPr="00EC37D9">
        <w:rPr>
          <w:rFonts w:eastAsia="Calibri"/>
          <w:sz w:val="24"/>
          <w:szCs w:val="24"/>
        </w:rPr>
        <w:t>z oryginałem, których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przedmiotem s</w:t>
      </w:r>
      <w:r w:rsidR="005346CB" w:rsidRPr="00B05166">
        <w:rPr>
          <w:rFonts w:eastAsia="Calibri"/>
          <w:sz w:val="24"/>
          <w:szCs w:val="24"/>
        </w:rPr>
        <w:t>ą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dostawy lub usługi w terminie 7 dni od dnia ich zawarcia</w:t>
      </w:r>
      <w:r w:rsidR="00DD2FCE">
        <w:rPr>
          <w:rFonts w:eastAsia="Calibri"/>
          <w:sz w:val="24"/>
          <w:szCs w:val="24"/>
        </w:rPr>
        <w:t>.</w:t>
      </w:r>
    </w:p>
    <w:p w14:paraId="57DB06FB" w14:textId="77777777" w:rsidR="0081639F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Umowa pomi</w:t>
      </w:r>
      <w:r w:rsidR="005346CB" w:rsidRPr="00B05166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dzy Podwykonawc</w:t>
      </w:r>
      <w:r w:rsidR="005346CB" w:rsidRPr="00B05166">
        <w:rPr>
          <w:rFonts w:eastAsia="Calibri"/>
          <w:sz w:val="24"/>
          <w:szCs w:val="24"/>
        </w:rPr>
        <w:t>ą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a dalszym Podwykonawc</w:t>
      </w:r>
      <w:r w:rsidR="005346CB" w:rsidRPr="00B05166">
        <w:rPr>
          <w:rFonts w:eastAsia="Calibri"/>
          <w:sz w:val="24"/>
          <w:szCs w:val="24"/>
        </w:rPr>
        <w:t>ą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musi zawiera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zapisy okre</w:t>
      </w:r>
      <w:r w:rsidR="005346CB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lone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 ust.4 niniejszego paragrafu. Zał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cznikiem do umowy jest zgoda Wykonawcy na zawarcie umowy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o podwykonawstwo.</w:t>
      </w:r>
    </w:p>
    <w:p w14:paraId="08A7AF37" w14:textId="77777777" w:rsidR="0081639F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zobowi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 xml:space="preserve">zany jest na </w:t>
      </w:r>
      <w:r w:rsidR="005346CB" w:rsidRPr="00B05166">
        <w:rPr>
          <w:rFonts w:eastAsia="Calibri"/>
          <w:sz w:val="24"/>
          <w:szCs w:val="24"/>
        </w:rPr>
        <w:t>żą</w:t>
      </w:r>
      <w:r w:rsidRPr="00EC37D9">
        <w:rPr>
          <w:rFonts w:eastAsia="Calibri"/>
          <w:sz w:val="24"/>
          <w:szCs w:val="24"/>
        </w:rPr>
        <w:t>danie 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cego udzieli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mu wszelkich informacji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dotycz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cych Podwykonawców.</w:t>
      </w:r>
    </w:p>
    <w:p w14:paraId="23F99744" w14:textId="77777777" w:rsidR="0081639F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Wykonawca ponosi wobec 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cego pełn</w:t>
      </w:r>
      <w:r w:rsidRPr="00B05166">
        <w:rPr>
          <w:rFonts w:eastAsia="Calibri"/>
          <w:sz w:val="24"/>
          <w:szCs w:val="24"/>
        </w:rPr>
        <w:t xml:space="preserve">a </w:t>
      </w:r>
      <w:r w:rsidRPr="00EC37D9">
        <w:rPr>
          <w:rFonts w:eastAsia="Calibri"/>
          <w:sz w:val="24"/>
          <w:szCs w:val="24"/>
        </w:rPr>
        <w:t>odpowiedzialno</w:t>
      </w:r>
      <w:r w:rsidR="005346CB" w:rsidRPr="00B05166">
        <w:rPr>
          <w:rFonts w:eastAsia="Calibri"/>
          <w:sz w:val="24"/>
          <w:szCs w:val="24"/>
        </w:rPr>
        <w:t>ść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za roboty, które wykonuje przy</w:t>
      </w:r>
      <w:r w:rsidR="005346CB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pomocy Podwykonawców.</w:t>
      </w:r>
    </w:p>
    <w:p w14:paraId="392CCDB7" w14:textId="77777777" w:rsidR="00CF7AA5" w:rsidRPr="00EC37D9" w:rsidRDefault="0081639F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Niezale</w:t>
      </w:r>
      <w:r w:rsidR="005346CB" w:rsidRPr="00B05166">
        <w:rPr>
          <w:rFonts w:eastAsia="Calibri"/>
          <w:sz w:val="24"/>
          <w:szCs w:val="24"/>
        </w:rPr>
        <w:t>ż</w:t>
      </w:r>
      <w:r w:rsidR="005A14BA">
        <w:rPr>
          <w:rFonts w:eastAsia="Calibri"/>
          <w:sz w:val="24"/>
          <w:szCs w:val="24"/>
        </w:rPr>
        <w:t>nie</w:t>
      </w:r>
      <w:r w:rsidR="0007385D">
        <w:rPr>
          <w:rFonts w:eastAsia="Calibri"/>
          <w:sz w:val="24"/>
          <w:szCs w:val="24"/>
        </w:rPr>
        <w:t xml:space="preserve"> </w:t>
      </w:r>
      <w:r w:rsidR="005A14BA">
        <w:rPr>
          <w:rFonts w:eastAsia="Calibri"/>
          <w:sz w:val="24"/>
          <w:szCs w:val="24"/>
        </w:rPr>
        <w:t>od</w:t>
      </w:r>
      <w:r w:rsidR="0007385D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postanowie</w:t>
      </w:r>
      <w:r w:rsidR="005346CB" w:rsidRPr="00B05166">
        <w:rPr>
          <w:rFonts w:eastAsia="Calibri"/>
          <w:sz w:val="24"/>
          <w:szCs w:val="24"/>
        </w:rPr>
        <w:t>ń</w:t>
      </w:r>
      <w:r w:rsidR="0007385D" w:rsidRPr="00B05166">
        <w:rPr>
          <w:rFonts w:eastAsia="Calibri"/>
          <w:sz w:val="24"/>
          <w:szCs w:val="24"/>
        </w:rPr>
        <w:t xml:space="preserve"> </w:t>
      </w:r>
      <w:r w:rsidR="006C4B4A">
        <w:rPr>
          <w:rFonts w:eastAsia="Calibri"/>
          <w:sz w:val="24"/>
          <w:szCs w:val="24"/>
        </w:rPr>
        <w:t>§</w:t>
      </w:r>
      <w:r w:rsidR="0007385D">
        <w:rPr>
          <w:rFonts w:eastAsia="Calibri"/>
          <w:sz w:val="24"/>
          <w:szCs w:val="24"/>
        </w:rPr>
        <w:t xml:space="preserve"> </w:t>
      </w:r>
      <w:r w:rsidR="00440E1B">
        <w:rPr>
          <w:rFonts w:eastAsia="Calibri"/>
          <w:sz w:val="24"/>
          <w:szCs w:val="24"/>
        </w:rPr>
        <w:t>4</w:t>
      </w:r>
      <w:r w:rsidR="005A14BA">
        <w:rPr>
          <w:rFonts w:eastAsia="Calibri"/>
          <w:sz w:val="24"/>
          <w:szCs w:val="24"/>
        </w:rPr>
        <w:t xml:space="preserve"> </w:t>
      </w:r>
      <w:r w:rsidR="006C4B4A" w:rsidRPr="00EC37D9">
        <w:rPr>
          <w:rFonts w:eastAsia="Calibri"/>
          <w:sz w:val="24"/>
          <w:szCs w:val="24"/>
        </w:rPr>
        <w:t>ust. 3 i 4 niniejszej umowy, zamiar wprowadzenia Podwykonawcy</w:t>
      </w:r>
      <w:r w:rsidR="006C4B4A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na teren budowy, w celu wykonania zakresu robót okre</w:t>
      </w:r>
      <w:r w:rsidR="005346CB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lonego</w:t>
      </w:r>
      <w:r w:rsidR="0007385D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 ofercie, Wykonawca powinien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zgłosi</w:t>
      </w:r>
      <w:r w:rsidR="005346CB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="00E6301C" w:rsidRPr="00EC37D9">
        <w:rPr>
          <w:rFonts w:eastAsia="Calibri"/>
          <w:sz w:val="24"/>
          <w:szCs w:val="24"/>
        </w:rPr>
        <w:t>Zamawiaj</w:t>
      </w:r>
      <w:r w:rsidR="00E6301C" w:rsidRPr="00B05166">
        <w:rPr>
          <w:rFonts w:eastAsia="Calibri"/>
          <w:sz w:val="24"/>
          <w:szCs w:val="24"/>
        </w:rPr>
        <w:t>ą</w:t>
      </w:r>
      <w:r w:rsidR="00E6301C" w:rsidRPr="00EC37D9">
        <w:rPr>
          <w:rFonts w:eastAsia="Calibri"/>
          <w:sz w:val="24"/>
          <w:szCs w:val="24"/>
        </w:rPr>
        <w:t>cemu, z co</w:t>
      </w:r>
      <w:r w:rsidRPr="00EC37D9">
        <w:rPr>
          <w:rFonts w:eastAsia="Calibri"/>
          <w:sz w:val="24"/>
          <w:szCs w:val="24"/>
        </w:rPr>
        <w:t xml:space="preserve"> najmniej 7 - dniowym wyprzedzeniem. Bez zgody Zamawiaj</w:t>
      </w:r>
      <w:r w:rsidR="005346CB" w:rsidRPr="00B05166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cego,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Wykonawca nie mo</w:t>
      </w:r>
      <w:r w:rsidR="00513368" w:rsidRPr="00B05166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e umo</w:t>
      </w:r>
      <w:r w:rsidR="00513368" w:rsidRPr="00B05166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liwi</w:t>
      </w:r>
      <w:r w:rsidR="00513368" w:rsidRPr="00B05166">
        <w:rPr>
          <w:rFonts w:eastAsia="Calibri"/>
          <w:sz w:val="24"/>
          <w:szCs w:val="24"/>
        </w:rPr>
        <w:t>ć</w:t>
      </w:r>
      <w:r w:rsidRPr="00B05166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Podwykonawcy wej</w:t>
      </w:r>
      <w:r w:rsidR="00513368" w:rsidRPr="00B05166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cia na teren budowy i rozpocz</w:t>
      </w:r>
      <w:r w:rsidR="00513368" w:rsidRPr="00B05166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cia prac, za</w:t>
      </w:r>
      <w:r w:rsidR="00513368" w:rsidRPr="00B05166">
        <w:rPr>
          <w:rFonts w:eastAsia="Calibri"/>
          <w:sz w:val="24"/>
          <w:szCs w:val="24"/>
        </w:rPr>
        <w:t>ś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sprzeczne z niniejszymi postanowieniami post</w:t>
      </w:r>
      <w:r w:rsidRPr="00B05166">
        <w:rPr>
          <w:rFonts w:eastAsia="Calibri"/>
          <w:sz w:val="24"/>
          <w:szCs w:val="24"/>
        </w:rPr>
        <w:t>e</w:t>
      </w:r>
      <w:r w:rsidRPr="00EC37D9">
        <w:rPr>
          <w:rFonts w:eastAsia="Calibri"/>
          <w:sz w:val="24"/>
          <w:szCs w:val="24"/>
        </w:rPr>
        <w:t>powanie Wykonawcy poczytywane b</w:t>
      </w:r>
      <w:r w:rsidR="00513368" w:rsidRPr="00B05166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dzie za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nienale</w:t>
      </w:r>
      <w:r w:rsidR="00513368" w:rsidRPr="00B05166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yte wykonanie umowy.</w:t>
      </w:r>
    </w:p>
    <w:p w14:paraId="06DCC04C" w14:textId="77777777" w:rsidR="0079797D" w:rsidRPr="00B05166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Powierzenie wykonania części robót objętych niniejszą umową Podwykonawcy wymaga przedstawienia umowy z nim lub jej projektu oraz wyrażenia zgody przez Zamawiającego.</w:t>
      </w:r>
    </w:p>
    <w:p w14:paraId="5DC9DCC7" w14:textId="77777777" w:rsidR="0079797D" w:rsidRPr="00EC37D9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bCs/>
          <w:sz w:val="24"/>
          <w:szCs w:val="24"/>
        </w:rPr>
      </w:pPr>
      <w:r w:rsidRPr="00B05166">
        <w:rPr>
          <w:rFonts w:eastAsia="Calibri"/>
          <w:sz w:val="24"/>
          <w:szCs w:val="24"/>
        </w:rPr>
        <w:t>Zapisy umowy o podwykonawstwo nie mogą naruszać postanowień umowy zawartej między Wykonawcą a Za</w:t>
      </w:r>
      <w:r w:rsidRPr="00EC37D9">
        <w:rPr>
          <w:rFonts w:eastAsia="SimSun"/>
          <w:kern w:val="3"/>
          <w:sz w:val="24"/>
          <w:szCs w:val="24"/>
          <w:lang w:bidi="en-US"/>
        </w:rPr>
        <w:t>mawiającym</w:t>
      </w:r>
      <w:r w:rsidR="005A71B0" w:rsidRPr="00EC37D9">
        <w:rPr>
          <w:rFonts w:eastAsia="SimSun"/>
          <w:kern w:val="3"/>
          <w:sz w:val="24"/>
          <w:szCs w:val="24"/>
          <w:lang w:bidi="en-US"/>
        </w:rPr>
        <w:t>.</w:t>
      </w:r>
    </w:p>
    <w:p w14:paraId="2427AED6" w14:textId="77777777" w:rsidR="0079797D" w:rsidRPr="00B05166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W przypadku powierzenia wykonania części robót osobom trzecim Wykonawca ponosi odpowiedzialność za ich należyte wykonanie zgodnie z umową, dokumentacją, normami</w:t>
      </w:r>
      <w:r w:rsidR="0007385D" w:rsidRPr="00B05166">
        <w:rPr>
          <w:rFonts w:eastAsia="Calibri"/>
          <w:sz w:val="24"/>
          <w:szCs w:val="24"/>
        </w:rPr>
        <w:br/>
      </w:r>
      <w:r w:rsidRPr="00B05166">
        <w:rPr>
          <w:rFonts w:eastAsia="Calibri"/>
          <w:sz w:val="24"/>
          <w:szCs w:val="24"/>
        </w:rPr>
        <w:t>i obowiązującymi przepisami.</w:t>
      </w:r>
    </w:p>
    <w:p w14:paraId="216B1AD7" w14:textId="77777777" w:rsidR="001B59C9" w:rsidRPr="00B05166" w:rsidRDefault="0079797D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Wykonawca odpowiada za działania i zaniechania Podwykonawców jak za działania własne,  a także za błędy w wyborze tych osób, jeżeli nie posiadają one właściwych kwalifikacji zawodowych.</w:t>
      </w:r>
    </w:p>
    <w:p w14:paraId="24F16E71" w14:textId="77777777" w:rsidR="001B59C9" w:rsidRPr="00B05166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lastRenderedPageBreak/>
        <w:t xml:space="preserve">Wykonawca lub Podwykonawca w terminie do 5 dni od dnia przekazania placu budowy jest zobowiązany do przedłożenia Zamawiającemu pisemnego oświadczenia Wykonawcy lub Podwykonawcy o zatrudnieniu na podstawie umowy o pracę osób wykonujących czynności </w:t>
      </w:r>
      <w:r w:rsidR="005A7CD3" w:rsidRPr="00B05166">
        <w:rPr>
          <w:rFonts w:eastAsia="Calibri"/>
          <w:sz w:val="24"/>
          <w:szCs w:val="24"/>
        </w:rPr>
        <w:t xml:space="preserve"> </w:t>
      </w:r>
      <w:r w:rsidRPr="00B05166">
        <w:rPr>
          <w:rFonts w:eastAsia="Calibri"/>
          <w:sz w:val="24"/>
          <w:szCs w:val="24"/>
        </w:rPr>
        <w:t xml:space="preserve">w zakresie realizacji zamówienia wraz z wykazem osób zatrudnionych przez Wykonawcę lub Podwykonawcę przy realizacji zamówienia na podstawie umowy o pracę. </w:t>
      </w:r>
    </w:p>
    <w:p w14:paraId="5D26B1B3" w14:textId="71D7F65D" w:rsidR="001B59C9" w:rsidRPr="00B05166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 xml:space="preserve">Oświadczenie Wykonawcy lub Podwykonawcy o zatrudnieniu na podstawie umowy </w:t>
      </w:r>
      <w:r w:rsidR="00C61C1C">
        <w:rPr>
          <w:rFonts w:eastAsia="Calibri"/>
          <w:sz w:val="24"/>
          <w:szCs w:val="24"/>
        </w:rPr>
        <w:br/>
      </w:r>
      <w:r w:rsidRPr="00B05166">
        <w:rPr>
          <w:rFonts w:eastAsia="Calibri"/>
          <w:sz w:val="24"/>
          <w:szCs w:val="24"/>
        </w:rPr>
        <w:t>o pracę osób wykonujących czynności w zakresie realizacji zamówienia winno zostać złożone Zamawiającemu w formie pisemnej (tj. oświadczenie z pisemnymi podpisami osób zatrudnionych i Wykonawcy lub Podwykonawcy, nie dopuszcza się złożenia oświadczenia</w:t>
      </w:r>
      <w:r w:rsidR="00CC37BC" w:rsidRPr="00B05166">
        <w:rPr>
          <w:rFonts w:eastAsia="Calibri"/>
          <w:sz w:val="24"/>
          <w:szCs w:val="24"/>
        </w:rPr>
        <w:t xml:space="preserve"> </w:t>
      </w:r>
      <w:r w:rsidRPr="00B05166">
        <w:rPr>
          <w:rFonts w:eastAsia="Calibri"/>
          <w:sz w:val="24"/>
          <w:szCs w:val="24"/>
        </w:rPr>
        <w:t>w formie elektronicznej np. skanu).</w:t>
      </w:r>
    </w:p>
    <w:p w14:paraId="307C1943" w14:textId="77777777" w:rsidR="001B59C9" w:rsidRPr="00B05166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Zamawiający zastrzega sobie prawo do kontroli zgodności oświadczeń Wykonawcy lub Podwykonawcy  z osobami faktycznie wykonującymi czynności przy zamówieniu.</w:t>
      </w:r>
    </w:p>
    <w:p w14:paraId="23E1F523" w14:textId="626B118C" w:rsidR="00797349" w:rsidRPr="00DB0740" w:rsidRDefault="001B59C9" w:rsidP="00B05166">
      <w:pPr>
        <w:pStyle w:val="Bezodstpw"/>
        <w:numPr>
          <w:ilvl w:val="0"/>
          <w:numId w:val="31"/>
        </w:numPr>
        <w:ind w:left="360"/>
        <w:jc w:val="both"/>
        <w:rPr>
          <w:bCs/>
          <w:sz w:val="24"/>
          <w:szCs w:val="24"/>
        </w:rPr>
      </w:pPr>
      <w:r w:rsidRPr="00B05166">
        <w:rPr>
          <w:rFonts w:eastAsia="Calibri"/>
          <w:sz w:val="24"/>
          <w:szCs w:val="24"/>
        </w:rPr>
        <w:t xml:space="preserve">Nieprzedłożenie przez Wykonawcę lub Podwykonawcę pisemnego oświadczenia </w:t>
      </w:r>
      <w:r w:rsidR="00DB3C95">
        <w:rPr>
          <w:rFonts w:eastAsia="Calibri"/>
          <w:sz w:val="24"/>
          <w:szCs w:val="24"/>
        </w:rPr>
        <w:br/>
      </w:r>
      <w:r w:rsidRPr="00B05166">
        <w:rPr>
          <w:rFonts w:eastAsia="Calibri"/>
          <w:sz w:val="24"/>
          <w:szCs w:val="24"/>
        </w:rPr>
        <w:t>w terminie wskazanym w ust. 14 traktowane będzie jako niewypełnienie obowiązku zatrudnienia pracowników na podstawie umowy o prace oraz będzie skutkować naliczeniem kar umownych</w:t>
      </w:r>
      <w:r w:rsidRPr="001B59C9">
        <w:rPr>
          <w:sz w:val="24"/>
          <w:szCs w:val="24"/>
        </w:rPr>
        <w:t xml:space="preserve"> w wysokości określonej w </w:t>
      </w:r>
      <w:r w:rsidRPr="001B59C9">
        <w:sym w:font="Times New Roman" w:char="00A7"/>
      </w:r>
      <w:r w:rsidRPr="001B59C9">
        <w:rPr>
          <w:sz w:val="24"/>
          <w:szCs w:val="24"/>
        </w:rPr>
        <w:t xml:space="preserve"> 10</w:t>
      </w:r>
      <w:r>
        <w:rPr>
          <w:color w:val="FF0000"/>
          <w:sz w:val="24"/>
          <w:szCs w:val="24"/>
        </w:rPr>
        <w:t xml:space="preserve"> </w:t>
      </w:r>
      <w:r w:rsidRPr="001B59C9">
        <w:rPr>
          <w:sz w:val="24"/>
          <w:szCs w:val="24"/>
        </w:rPr>
        <w:t>niniejszej umowy.</w:t>
      </w:r>
    </w:p>
    <w:p w14:paraId="2E85F25E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63AFD1E5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FE3FE4">
        <w:rPr>
          <w:b/>
          <w:bCs/>
          <w:sz w:val="24"/>
          <w:szCs w:val="24"/>
        </w:rPr>
        <w:t>5</w:t>
      </w:r>
    </w:p>
    <w:p w14:paraId="6B141E8C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Obowiązki </w:t>
      </w:r>
      <w:r w:rsidR="001748CC" w:rsidRPr="00EC37D9">
        <w:rPr>
          <w:b/>
          <w:bCs/>
          <w:sz w:val="24"/>
          <w:szCs w:val="24"/>
        </w:rPr>
        <w:t>Zamawiającego</w:t>
      </w:r>
    </w:p>
    <w:p w14:paraId="7DE4D153" w14:textId="77777777" w:rsidR="00AA1CA0" w:rsidRPr="00B05166" w:rsidRDefault="00AA1CA0" w:rsidP="00B05166">
      <w:pPr>
        <w:numPr>
          <w:ilvl w:val="0"/>
          <w:numId w:val="41"/>
        </w:numPr>
        <w:ind w:left="357" w:hanging="357"/>
        <w:jc w:val="both"/>
        <w:rPr>
          <w:rFonts w:eastAsia="Calibri"/>
          <w:sz w:val="24"/>
          <w:szCs w:val="24"/>
        </w:rPr>
      </w:pPr>
      <w:r w:rsidRPr="00B05166">
        <w:rPr>
          <w:rFonts w:eastAsia="Calibri"/>
          <w:sz w:val="24"/>
          <w:szCs w:val="24"/>
        </w:rPr>
        <w:t>Do obowiązków</w:t>
      </w:r>
      <w:r w:rsidR="001748CC" w:rsidRPr="00B05166">
        <w:rPr>
          <w:rFonts w:eastAsia="Calibri"/>
          <w:sz w:val="24"/>
          <w:szCs w:val="24"/>
        </w:rPr>
        <w:t xml:space="preserve"> Zamawiającego</w:t>
      </w:r>
      <w:r w:rsidRPr="00B05166">
        <w:rPr>
          <w:rFonts w:eastAsia="Calibri"/>
          <w:sz w:val="24"/>
          <w:szCs w:val="24"/>
        </w:rPr>
        <w:t xml:space="preserve"> należy:</w:t>
      </w:r>
    </w:p>
    <w:p w14:paraId="4E3F4FB8" w14:textId="77777777" w:rsidR="00AA1CA0" w:rsidRPr="00EC37D9" w:rsidRDefault="00D86815" w:rsidP="00CC37BC">
      <w:pPr>
        <w:numPr>
          <w:ilvl w:val="0"/>
          <w:numId w:val="2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</w:t>
      </w:r>
      <w:r w:rsidR="00AA1CA0" w:rsidRPr="00EC37D9">
        <w:rPr>
          <w:sz w:val="24"/>
          <w:szCs w:val="24"/>
        </w:rPr>
        <w:t xml:space="preserve">rotokolarne przekazanie </w:t>
      </w:r>
      <w:r w:rsidR="000056DB" w:rsidRPr="00EC37D9">
        <w:rPr>
          <w:sz w:val="24"/>
          <w:szCs w:val="24"/>
        </w:rPr>
        <w:t xml:space="preserve">Wykonawcy </w:t>
      </w:r>
      <w:r w:rsidR="00AA1CA0" w:rsidRPr="00EC37D9">
        <w:rPr>
          <w:sz w:val="24"/>
          <w:szCs w:val="24"/>
        </w:rPr>
        <w:t>placu budowy</w:t>
      </w:r>
      <w:r w:rsidR="00E6301C" w:rsidRPr="00EC37D9">
        <w:rPr>
          <w:sz w:val="24"/>
          <w:szCs w:val="24"/>
        </w:rPr>
        <w:t>, które</w:t>
      </w:r>
      <w:r w:rsidR="00AA1CA0" w:rsidRPr="00EC37D9">
        <w:rPr>
          <w:sz w:val="24"/>
          <w:szCs w:val="24"/>
        </w:rPr>
        <w:t xml:space="preserve"> nastąpi w terminie</w:t>
      </w:r>
      <w:r w:rsidR="000056DB" w:rsidRPr="00EC37D9">
        <w:rPr>
          <w:sz w:val="24"/>
          <w:szCs w:val="24"/>
        </w:rPr>
        <w:t xml:space="preserve"> określonym</w:t>
      </w:r>
      <w:r w:rsidR="00833D33">
        <w:rPr>
          <w:sz w:val="24"/>
          <w:szCs w:val="24"/>
        </w:rPr>
        <w:t xml:space="preserve"> </w:t>
      </w:r>
      <w:r w:rsidR="000056DB" w:rsidRPr="00EC37D9">
        <w:rPr>
          <w:sz w:val="24"/>
          <w:szCs w:val="24"/>
        </w:rPr>
        <w:t xml:space="preserve">w </w:t>
      </w:r>
      <w:r w:rsidR="000056DB" w:rsidRPr="00EC37D9">
        <w:rPr>
          <w:bCs/>
          <w:sz w:val="24"/>
          <w:szCs w:val="24"/>
        </w:rPr>
        <w:t>§</w:t>
      </w:r>
      <w:r w:rsidR="003E16B5">
        <w:rPr>
          <w:sz w:val="24"/>
          <w:szCs w:val="24"/>
        </w:rPr>
        <w:t xml:space="preserve"> 2</w:t>
      </w:r>
      <w:r w:rsidR="00736AFD" w:rsidRPr="00EC37D9">
        <w:rPr>
          <w:sz w:val="24"/>
          <w:szCs w:val="24"/>
        </w:rPr>
        <w:t xml:space="preserve"> ust. 3</w:t>
      </w:r>
      <w:r w:rsidR="006226EA" w:rsidRPr="00EC37D9">
        <w:rPr>
          <w:sz w:val="24"/>
          <w:szCs w:val="24"/>
        </w:rPr>
        <w:t>,</w:t>
      </w:r>
      <w:r w:rsidR="000056DB" w:rsidRPr="00EC37D9">
        <w:rPr>
          <w:sz w:val="24"/>
          <w:szCs w:val="24"/>
        </w:rPr>
        <w:t xml:space="preserve"> </w:t>
      </w:r>
    </w:p>
    <w:p w14:paraId="6DE21557" w14:textId="77777777" w:rsidR="00AA1CA0" w:rsidRPr="00EC37D9" w:rsidRDefault="00D86815" w:rsidP="00CC37BC">
      <w:pPr>
        <w:numPr>
          <w:ilvl w:val="0"/>
          <w:numId w:val="2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t</w:t>
      </w:r>
      <w:r w:rsidR="00AA1CA0" w:rsidRPr="00EC37D9">
        <w:rPr>
          <w:sz w:val="24"/>
          <w:szCs w:val="24"/>
        </w:rPr>
        <w:t>erminowe regulowanie płatności na podstawie rozliczeń finansowych zatwierd</w:t>
      </w:r>
      <w:r w:rsidR="00E27C02" w:rsidRPr="00EC37D9">
        <w:rPr>
          <w:sz w:val="24"/>
          <w:szCs w:val="24"/>
        </w:rPr>
        <w:t>zonych przez Zamawiającego</w:t>
      </w:r>
      <w:r w:rsidR="006226EA" w:rsidRPr="00EC37D9">
        <w:rPr>
          <w:sz w:val="24"/>
          <w:szCs w:val="24"/>
        </w:rPr>
        <w:t>,</w:t>
      </w:r>
    </w:p>
    <w:p w14:paraId="1559A019" w14:textId="77777777" w:rsidR="001E7731" w:rsidRPr="00EC37D9" w:rsidRDefault="001E7731" w:rsidP="00CC37BC">
      <w:pPr>
        <w:pStyle w:val="Bezodstpw"/>
        <w:numPr>
          <w:ilvl w:val="0"/>
          <w:numId w:val="2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wniesienia pisemnych zastrzeżeń lub sprzeciwu w terminie do 14 dni od przedstawienia przez Generalnego Wykonawcę projektu umowy lub umowy</w:t>
      </w:r>
      <w:r w:rsidR="008F54B7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o </w:t>
      </w:r>
      <w:r w:rsidR="00E6301C" w:rsidRPr="00EC37D9">
        <w:rPr>
          <w:sz w:val="24"/>
          <w:szCs w:val="24"/>
        </w:rPr>
        <w:t>podwykonawstwo</w:t>
      </w:r>
      <w:r w:rsidR="006226EA" w:rsidRPr="00EC37D9">
        <w:rPr>
          <w:sz w:val="24"/>
          <w:szCs w:val="24"/>
        </w:rPr>
        <w:t xml:space="preserve"> lub dalsze podwykonawstwo</w:t>
      </w:r>
      <w:r w:rsidR="00E6301C" w:rsidRPr="00EC37D9">
        <w:rPr>
          <w:sz w:val="24"/>
          <w:szCs w:val="24"/>
        </w:rPr>
        <w:t>, której</w:t>
      </w:r>
      <w:r w:rsidRPr="00EC37D9">
        <w:rPr>
          <w:sz w:val="24"/>
          <w:szCs w:val="24"/>
        </w:rPr>
        <w:t xml:space="preserve"> </w:t>
      </w:r>
      <w:r w:rsidR="006226EA" w:rsidRPr="00EC37D9">
        <w:rPr>
          <w:sz w:val="24"/>
          <w:szCs w:val="24"/>
        </w:rPr>
        <w:t>przedmiotem są roboty budowlane</w:t>
      </w:r>
      <w:r w:rsidRPr="00EC37D9">
        <w:rPr>
          <w:sz w:val="24"/>
          <w:szCs w:val="24"/>
        </w:rPr>
        <w:t xml:space="preserve"> albo do projektu zmiany lub zmiany takiej umowy, zgodnie</w:t>
      </w:r>
      <w:r w:rsidR="00D0543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z uregulowaniami określony</w:t>
      </w:r>
      <w:r w:rsidR="00421CA2">
        <w:rPr>
          <w:sz w:val="24"/>
          <w:szCs w:val="24"/>
        </w:rPr>
        <w:t>mi przepisami Kodeksu C</w:t>
      </w:r>
      <w:r w:rsidR="00771B91" w:rsidRPr="00EC37D9">
        <w:rPr>
          <w:sz w:val="24"/>
          <w:szCs w:val="24"/>
        </w:rPr>
        <w:t>ywilnego,</w:t>
      </w:r>
    </w:p>
    <w:p w14:paraId="2A5F8B5E" w14:textId="77777777" w:rsidR="00EB4687" w:rsidRPr="001344B7" w:rsidRDefault="00771B91" w:rsidP="00CC37BC">
      <w:pPr>
        <w:pStyle w:val="Bezodstpw"/>
        <w:numPr>
          <w:ilvl w:val="0"/>
          <w:numId w:val="2"/>
        </w:numPr>
        <w:tabs>
          <w:tab w:val="clear" w:pos="720"/>
        </w:tabs>
        <w:ind w:left="567"/>
        <w:rPr>
          <w:rFonts w:eastAsia="SimSun"/>
          <w:sz w:val="24"/>
          <w:szCs w:val="24"/>
          <w:lang w:bidi="en-US"/>
        </w:rPr>
      </w:pPr>
      <w:r w:rsidRPr="00EC37D9">
        <w:rPr>
          <w:rFonts w:eastAsia="SimSun"/>
          <w:spacing w:val="-1"/>
          <w:sz w:val="24"/>
          <w:szCs w:val="24"/>
          <w:lang w:bidi="en-US"/>
        </w:rPr>
        <w:t>dokonanie czynności</w:t>
      </w:r>
      <w:r w:rsidRPr="00EC37D9">
        <w:rPr>
          <w:rFonts w:eastAsia="SimSun"/>
          <w:sz w:val="24"/>
          <w:szCs w:val="24"/>
          <w:lang w:bidi="en-US"/>
        </w:rPr>
        <w:t xml:space="preserve"> odbioru przedmiotu umowy</w:t>
      </w:r>
      <w:r w:rsidR="00F143C2">
        <w:rPr>
          <w:rFonts w:eastAsia="SimSun"/>
          <w:sz w:val="24"/>
          <w:szCs w:val="24"/>
          <w:lang w:bidi="en-US"/>
        </w:rPr>
        <w:t>.</w:t>
      </w:r>
    </w:p>
    <w:p w14:paraId="2E72560A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735B7CA5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FE3FE4">
        <w:rPr>
          <w:b/>
          <w:bCs/>
          <w:sz w:val="24"/>
          <w:szCs w:val="24"/>
        </w:rPr>
        <w:t>6</w:t>
      </w:r>
    </w:p>
    <w:p w14:paraId="17C9BCEE" w14:textId="77777777" w:rsidR="00AA1CA0" w:rsidRPr="00EC37D9" w:rsidRDefault="00AA1CA0" w:rsidP="00DB0740">
      <w:pPr>
        <w:pStyle w:val="Nagwek3"/>
        <w:rPr>
          <w:rFonts w:ascii="Times New Roman" w:hAnsi="Times New Roman"/>
          <w:lang w:val="pl-PL"/>
        </w:rPr>
      </w:pPr>
      <w:r w:rsidRPr="00EC37D9">
        <w:rPr>
          <w:rFonts w:ascii="Times New Roman" w:hAnsi="Times New Roman"/>
        </w:rPr>
        <w:t xml:space="preserve">Obowiązki </w:t>
      </w:r>
      <w:r w:rsidR="001748CC" w:rsidRPr="00EC37D9">
        <w:rPr>
          <w:rFonts w:ascii="Times New Roman" w:hAnsi="Times New Roman"/>
        </w:rPr>
        <w:t>Wykonawcy</w:t>
      </w:r>
    </w:p>
    <w:p w14:paraId="3161BB06" w14:textId="77777777" w:rsidR="00AA1CA0" w:rsidRPr="00833D33" w:rsidRDefault="00AA1CA0" w:rsidP="00B05166">
      <w:pPr>
        <w:numPr>
          <w:ilvl w:val="0"/>
          <w:numId w:val="42"/>
        </w:numPr>
        <w:ind w:left="357" w:hanging="357"/>
        <w:jc w:val="both"/>
        <w:rPr>
          <w:sz w:val="24"/>
          <w:szCs w:val="24"/>
        </w:rPr>
      </w:pPr>
      <w:r w:rsidRPr="00833D33">
        <w:rPr>
          <w:sz w:val="24"/>
          <w:szCs w:val="24"/>
        </w:rPr>
        <w:t xml:space="preserve">Do obowiązków </w:t>
      </w:r>
      <w:r w:rsidR="003D2A62" w:rsidRPr="00833D33">
        <w:rPr>
          <w:sz w:val="24"/>
          <w:szCs w:val="24"/>
        </w:rPr>
        <w:t>Wykonawcy</w:t>
      </w:r>
      <w:r w:rsidRPr="00833D33">
        <w:rPr>
          <w:sz w:val="24"/>
          <w:szCs w:val="24"/>
        </w:rPr>
        <w:t xml:space="preserve"> należy w szczególności:</w:t>
      </w:r>
    </w:p>
    <w:p w14:paraId="0D509060" w14:textId="77777777" w:rsidR="00A85E8A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</w:t>
      </w:r>
      <w:r w:rsidR="00AA1CA0" w:rsidRPr="00EC37D9">
        <w:rPr>
          <w:sz w:val="24"/>
          <w:szCs w:val="24"/>
        </w:rPr>
        <w:t>rz</w:t>
      </w:r>
      <w:r w:rsidR="00421CA2">
        <w:rPr>
          <w:sz w:val="24"/>
          <w:szCs w:val="24"/>
        </w:rPr>
        <w:t xml:space="preserve">edstawienie Zamawiającemu </w:t>
      </w:r>
      <w:r w:rsidR="00AA1CA0" w:rsidRPr="00EC37D9">
        <w:rPr>
          <w:sz w:val="24"/>
          <w:szCs w:val="24"/>
        </w:rPr>
        <w:t>atestów (aprobat technicznych, deklaracji zgodności) przewidzianych do zabudow</w:t>
      </w:r>
      <w:r w:rsidR="00811B23" w:rsidRPr="00EC37D9">
        <w:rPr>
          <w:sz w:val="24"/>
          <w:szCs w:val="24"/>
        </w:rPr>
        <w:t>y materiałów i urządzeń</w:t>
      </w:r>
      <w:r w:rsidR="00A85E8A" w:rsidRPr="00EC37D9">
        <w:rPr>
          <w:sz w:val="24"/>
          <w:szCs w:val="24"/>
        </w:rPr>
        <w:t>,</w:t>
      </w:r>
      <w:r w:rsidR="00421CA2">
        <w:rPr>
          <w:sz w:val="24"/>
          <w:szCs w:val="24"/>
        </w:rPr>
        <w:t xml:space="preserve"> zgodnie</w:t>
      </w:r>
      <w:r w:rsidR="00E65E0B"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 xml:space="preserve">z wymogami </w:t>
      </w:r>
      <w:r w:rsidR="007A6770" w:rsidRPr="00EC37D9">
        <w:rPr>
          <w:sz w:val="24"/>
          <w:szCs w:val="24"/>
        </w:rPr>
        <w:t xml:space="preserve">obowiązującego prawa i </w:t>
      </w:r>
      <w:r w:rsidR="009E1565" w:rsidRPr="00EC37D9">
        <w:rPr>
          <w:sz w:val="24"/>
          <w:szCs w:val="24"/>
        </w:rPr>
        <w:t>Zamawiającego</w:t>
      </w:r>
      <w:r w:rsidR="00A85E8A" w:rsidRPr="00EC37D9">
        <w:rPr>
          <w:sz w:val="24"/>
          <w:szCs w:val="24"/>
        </w:rPr>
        <w:t>,</w:t>
      </w:r>
      <w:r w:rsidR="00771B91" w:rsidRPr="00EC37D9">
        <w:rPr>
          <w:sz w:val="24"/>
          <w:szCs w:val="24"/>
        </w:rPr>
        <w:t xml:space="preserve"> </w:t>
      </w:r>
    </w:p>
    <w:p w14:paraId="66BF7961" w14:textId="77777777" w:rsidR="00AA1CA0" w:rsidRPr="00EC37D9" w:rsidRDefault="00771B91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 xml:space="preserve">uporządkowania terenu sąsiednich nieruchomości, jeżeli w związku z wykonywaną </w:t>
      </w:r>
      <w:r w:rsidRPr="00EC37D9">
        <w:rPr>
          <w:rFonts w:eastAsia="SimSun"/>
          <w:spacing w:val="-10"/>
          <w:kern w:val="3"/>
          <w:sz w:val="24"/>
          <w:szCs w:val="24"/>
          <w:lang w:eastAsia="en-US" w:bidi="en-US"/>
        </w:rPr>
        <w:t>umową Wykonawca z nich korzystał, po wcześniejszym uzyskaniu zgody na wejście w ich teren,</w:t>
      </w:r>
    </w:p>
    <w:p w14:paraId="5AA07B84" w14:textId="77777777" w:rsidR="00AA1CA0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z</w:t>
      </w:r>
      <w:r w:rsidR="00AA1CA0" w:rsidRPr="00EC37D9">
        <w:rPr>
          <w:sz w:val="24"/>
          <w:szCs w:val="24"/>
        </w:rPr>
        <w:t>apewnienie na placu budowy i w jego otoczeniu ładu, porządku i bezpieczeństwa przed z</w:t>
      </w:r>
      <w:r w:rsidRPr="00EC37D9">
        <w:rPr>
          <w:sz w:val="24"/>
          <w:szCs w:val="24"/>
        </w:rPr>
        <w:t>niszczeniem i zanieczyszczeniem,</w:t>
      </w:r>
    </w:p>
    <w:p w14:paraId="59AF6BC4" w14:textId="77777777" w:rsidR="00AA1CA0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n</w:t>
      </w:r>
      <w:r w:rsidR="00AA1CA0" w:rsidRPr="00EC37D9">
        <w:rPr>
          <w:sz w:val="24"/>
          <w:szCs w:val="24"/>
        </w:rPr>
        <w:t xml:space="preserve">aprawienie wszelkich szkód osobowych i rzeczowych, które </w:t>
      </w:r>
      <w:r w:rsidR="003D2A62"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</w:t>
      </w:r>
      <w:r w:rsidR="009E1565" w:rsidRPr="00EC37D9">
        <w:rPr>
          <w:sz w:val="24"/>
          <w:szCs w:val="24"/>
        </w:rPr>
        <w:t>lub Podwykonawcy</w:t>
      </w:r>
      <w:r w:rsidR="00AA1CA0" w:rsidRPr="00EC37D9">
        <w:rPr>
          <w:sz w:val="24"/>
          <w:szCs w:val="24"/>
        </w:rPr>
        <w:t xml:space="preserve"> wyrządzą </w:t>
      </w:r>
      <w:r w:rsidR="009E1565" w:rsidRPr="00EC37D9">
        <w:rPr>
          <w:sz w:val="24"/>
          <w:szCs w:val="24"/>
        </w:rPr>
        <w:t>Zamawiającemu</w:t>
      </w:r>
      <w:r w:rsidR="00AA1CA0" w:rsidRPr="00EC37D9">
        <w:rPr>
          <w:sz w:val="24"/>
          <w:szCs w:val="24"/>
        </w:rPr>
        <w:t xml:space="preserve"> lub osobom trzecim, w związku lub przy wykonywaniu niniejszej umowy. W szczególności w przypadku uszkodzenia lub zniszczenia mienia </w:t>
      </w:r>
      <w:r w:rsidR="009E1565" w:rsidRPr="00EC37D9">
        <w:rPr>
          <w:sz w:val="24"/>
          <w:szCs w:val="24"/>
        </w:rPr>
        <w:t>Zamawiającego</w:t>
      </w:r>
      <w:r w:rsidR="00AA1CA0" w:rsidRPr="00EC37D9">
        <w:rPr>
          <w:sz w:val="24"/>
          <w:szCs w:val="24"/>
        </w:rPr>
        <w:t xml:space="preserve"> lub osób trzecich w toku realizacji przedmiotu umowy, </w:t>
      </w:r>
      <w:r w:rsidR="003D2A62"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zobowiązuje się doprowadzić go do stanu pierwotnego</w:t>
      </w:r>
      <w:r w:rsidR="00DB0740">
        <w:rPr>
          <w:sz w:val="24"/>
          <w:szCs w:val="24"/>
        </w:rPr>
        <w:t xml:space="preserve">  </w:t>
      </w:r>
      <w:r w:rsidR="00AA1CA0" w:rsidRPr="00EC37D9">
        <w:rPr>
          <w:sz w:val="24"/>
          <w:szCs w:val="24"/>
        </w:rPr>
        <w:t xml:space="preserve">i </w:t>
      </w:r>
      <w:r w:rsidRPr="00EC37D9">
        <w:rPr>
          <w:sz w:val="24"/>
          <w:szCs w:val="24"/>
        </w:rPr>
        <w:t>naprawić szkodę na własny koszt,</w:t>
      </w:r>
      <w:r w:rsidR="00606666" w:rsidRPr="00EC37D9">
        <w:rPr>
          <w:sz w:val="24"/>
          <w:szCs w:val="24"/>
        </w:rPr>
        <w:t xml:space="preserve"> do czasu przedawnienia roszczeń majątkowych</w:t>
      </w:r>
      <w:r w:rsidR="00771B91" w:rsidRPr="00EC37D9">
        <w:rPr>
          <w:sz w:val="24"/>
          <w:szCs w:val="24"/>
        </w:rPr>
        <w:t>,</w:t>
      </w:r>
    </w:p>
    <w:p w14:paraId="39C61EDC" w14:textId="77777777" w:rsidR="00AA1CA0" w:rsidRPr="00EC37D9" w:rsidRDefault="00F55107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</w:t>
      </w:r>
      <w:r w:rsidR="003D2A62" w:rsidRPr="00EC37D9">
        <w:rPr>
          <w:sz w:val="24"/>
          <w:szCs w:val="24"/>
        </w:rPr>
        <w:t>ykonawca</w:t>
      </w:r>
      <w:r w:rsidR="00AA1CA0" w:rsidRPr="00EC37D9">
        <w:rPr>
          <w:sz w:val="24"/>
          <w:szCs w:val="24"/>
        </w:rPr>
        <w:t xml:space="preserve"> ponosi pełną odpowiedzialność za teren budowy</w:t>
      </w:r>
      <w:r w:rsidR="00CA502E" w:rsidRPr="00EC37D9">
        <w:rPr>
          <w:sz w:val="24"/>
          <w:szCs w:val="24"/>
        </w:rPr>
        <w:t xml:space="preserve"> z chwilą jego przejęcia,</w:t>
      </w:r>
    </w:p>
    <w:p w14:paraId="009AC3E7" w14:textId="77777777" w:rsidR="00AA1CA0" w:rsidRPr="00EC37D9" w:rsidRDefault="00CA502E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</w:t>
      </w:r>
      <w:r w:rsidR="00AA1CA0" w:rsidRPr="00EC37D9">
        <w:rPr>
          <w:sz w:val="24"/>
          <w:szCs w:val="24"/>
        </w:rPr>
        <w:t>ykonanie przedmiotu umowy z materiałów i środków własnych, przy użyciu sprzętu przeznaczonego</w:t>
      </w:r>
      <w:r w:rsidRPr="00EC37D9">
        <w:rPr>
          <w:sz w:val="24"/>
          <w:szCs w:val="24"/>
        </w:rPr>
        <w:t xml:space="preserve"> do realizacji przedmiotu umowy,</w:t>
      </w:r>
    </w:p>
    <w:p w14:paraId="4C5A308F" w14:textId="77777777" w:rsidR="00AA1CA0" w:rsidRPr="00EC37D9" w:rsidRDefault="0020574A" w:rsidP="00CC37BC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lastRenderedPageBreak/>
        <w:t>W</w:t>
      </w:r>
      <w:r w:rsidR="003D2A62" w:rsidRPr="00EC37D9">
        <w:rPr>
          <w:sz w:val="24"/>
          <w:szCs w:val="24"/>
        </w:rPr>
        <w:t>ykonawca</w:t>
      </w:r>
      <w:r w:rsidR="00AA1CA0" w:rsidRPr="00EC37D9">
        <w:rPr>
          <w:sz w:val="24"/>
          <w:szCs w:val="24"/>
        </w:rPr>
        <w:t xml:space="preserve"> poniesie we własnym zakresie wszelkie dodatkowe koszty związane </w:t>
      </w:r>
      <w:r w:rsidR="00AA1CA0" w:rsidRPr="00EC37D9">
        <w:rPr>
          <w:sz w:val="24"/>
          <w:szCs w:val="24"/>
        </w:rPr>
        <w:br/>
        <w:t>z wykonaniem przedmiotu umowy, a w szczególności:</w:t>
      </w:r>
    </w:p>
    <w:p w14:paraId="3B05CE45" w14:textId="77777777" w:rsidR="00AA1CA0" w:rsidRPr="00EC37D9" w:rsidRDefault="00AE625B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u</w:t>
      </w:r>
      <w:r w:rsidR="00AA1CA0" w:rsidRPr="00EC37D9">
        <w:rPr>
          <w:sz w:val="24"/>
          <w:szCs w:val="24"/>
        </w:rPr>
        <w:t>rządzenia terenu budowy, zaplecza budowy, zabezpi</w:t>
      </w:r>
      <w:r w:rsidR="008E6F28" w:rsidRPr="00EC37D9">
        <w:rPr>
          <w:sz w:val="24"/>
          <w:szCs w:val="24"/>
        </w:rPr>
        <w:t>eczenia terenu budowy</w:t>
      </w:r>
      <w:r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>i terenu prowadzonych robót, ochrony mienia i zachowania warunków bezpieczeństwa,</w:t>
      </w:r>
    </w:p>
    <w:p w14:paraId="68C6F6B8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sporządzenia planu bezpieczeństwa i ochrony zdrowia,</w:t>
      </w:r>
    </w:p>
    <w:p w14:paraId="33F3DFE3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transportu,</w:t>
      </w:r>
    </w:p>
    <w:p w14:paraId="2DE0E8A6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składowania gruzu, złomu itp.,</w:t>
      </w:r>
    </w:p>
    <w:p w14:paraId="2849F256" w14:textId="77777777" w:rsidR="00AA1CA0" w:rsidRPr="00EC37D9" w:rsidRDefault="00AA1CA0" w:rsidP="00CC37BC">
      <w:pPr>
        <w:numPr>
          <w:ilvl w:val="1"/>
          <w:numId w:val="10"/>
        </w:numPr>
        <w:tabs>
          <w:tab w:val="clear" w:pos="1440"/>
          <w:tab w:val="num" w:pos="633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likwidacji budowy</w:t>
      </w:r>
      <w:r w:rsidR="007A6770" w:rsidRPr="00EC37D9">
        <w:rPr>
          <w:sz w:val="24"/>
          <w:szCs w:val="24"/>
        </w:rPr>
        <w:t xml:space="preserve"> i uporządkowania terenu budowy,</w:t>
      </w:r>
    </w:p>
    <w:p w14:paraId="37E29267" w14:textId="77777777" w:rsidR="00606666" w:rsidRPr="00EC37D9" w:rsidRDefault="0020574A" w:rsidP="00CC37BC">
      <w:pPr>
        <w:numPr>
          <w:ilvl w:val="1"/>
          <w:numId w:val="10"/>
        </w:numPr>
        <w:tabs>
          <w:tab w:val="clear" w:pos="1440"/>
          <w:tab w:val="num" w:pos="633"/>
        </w:tabs>
        <w:ind w:left="851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i</w:t>
      </w:r>
      <w:r w:rsidR="00606666" w:rsidRPr="00EC37D9">
        <w:rPr>
          <w:sz w:val="24"/>
          <w:szCs w:val="24"/>
        </w:rPr>
        <w:t>nne niezbędne koszty</w:t>
      </w:r>
      <w:r w:rsidR="00EA4943">
        <w:rPr>
          <w:sz w:val="24"/>
          <w:szCs w:val="24"/>
        </w:rPr>
        <w:t>.</w:t>
      </w:r>
    </w:p>
    <w:p w14:paraId="0A174600" w14:textId="77777777" w:rsidR="00AA1CA0" w:rsidRPr="00EC37D9" w:rsidRDefault="00CA502E" w:rsidP="00833D33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</w:t>
      </w:r>
      <w:r w:rsidR="00AA1CA0" w:rsidRPr="00EC37D9">
        <w:rPr>
          <w:sz w:val="24"/>
          <w:szCs w:val="24"/>
        </w:rPr>
        <w:t xml:space="preserve"> trakcie realizacji zamówienia Wykonawca zobowiązuje się do bezwzględnego przestrzegania art. 9 us</w:t>
      </w:r>
      <w:r w:rsidR="001D18AA" w:rsidRPr="00EC37D9">
        <w:rPr>
          <w:sz w:val="24"/>
          <w:szCs w:val="24"/>
        </w:rPr>
        <w:t>tawy o zbiorowym zaopatrzeniu w</w:t>
      </w:r>
      <w:r w:rsidR="00AA1CA0" w:rsidRPr="00EC37D9">
        <w:rPr>
          <w:sz w:val="24"/>
          <w:szCs w:val="24"/>
        </w:rPr>
        <w:t xml:space="preserve"> wodę i zbiorowym  odprowadzaniu ścieków tj. nie wprowadzania ścieków bytowych i przemysłowych do urządzeń kanalizacyjnych przeznaczonych do odprowadzania ścieków opadowych</w:t>
      </w:r>
      <w:r w:rsidR="00421CA2">
        <w:rPr>
          <w:sz w:val="24"/>
          <w:szCs w:val="24"/>
        </w:rPr>
        <w:t>,</w:t>
      </w:r>
      <w:r w:rsidR="00833D33">
        <w:rPr>
          <w:sz w:val="24"/>
          <w:szCs w:val="24"/>
        </w:rPr>
        <w:br/>
      </w:r>
      <w:r w:rsidR="00AA1CA0" w:rsidRPr="00EC37D9">
        <w:rPr>
          <w:sz w:val="24"/>
          <w:szCs w:val="24"/>
        </w:rPr>
        <w:t>a także nie wprowadzania ścieków opadowych i wód drenaż</w:t>
      </w:r>
      <w:r w:rsidR="00930C0E" w:rsidRPr="00EC37D9">
        <w:rPr>
          <w:sz w:val="24"/>
          <w:szCs w:val="24"/>
        </w:rPr>
        <w:t>owych do kanalizacji sanitarnej;</w:t>
      </w:r>
      <w:r w:rsidR="00AA1CA0" w:rsidRPr="00EC37D9">
        <w:rPr>
          <w:sz w:val="24"/>
          <w:szCs w:val="24"/>
        </w:rPr>
        <w:t xml:space="preserve"> w tym również nie wykonywania robót, które mogą spowodować naruszenie tych przepisów przez osoby trzecie</w:t>
      </w:r>
      <w:r w:rsidRPr="00EC37D9">
        <w:rPr>
          <w:sz w:val="24"/>
          <w:szCs w:val="24"/>
        </w:rPr>
        <w:t>,</w:t>
      </w:r>
    </w:p>
    <w:p w14:paraId="39E5138A" w14:textId="77777777" w:rsidR="008608AE" w:rsidRPr="00EC37D9" w:rsidRDefault="002C145F" w:rsidP="00833D33">
      <w:pPr>
        <w:numPr>
          <w:ilvl w:val="0"/>
          <w:numId w:val="10"/>
        </w:numPr>
        <w:tabs>
          <w:tab w:val="clear" w:pos="720"/>
        </w:tabs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</w:t>
      </w:r>
      <w:r w:rsidR="008608AE" w:rsidRPr="00EC37D9">
        <w:rPr>
          <w:sz w:val="24"/>
          <w:szCs w:val="24"/>
        </w:rPr>
        <w:t xml:space="preserve">ako wytwarzający odpady – do przestrzegania </w:t>
      </w:r>
      <w:r w:rsidR="008E6F28" w:rsidRPr="00EC37D9">
        <w:rPr>
          <w:sz w:val="24"/>
          <w:szCs w:val="24"/>
        </w:rPr>
        <w:t xml:space="preserve">przepisów prawnych wynikających </w:t>
      </w:r>
      <w:r w:rsidR="001D18AA" w:rsidRPr="00EC37D9">
        <w:rPr>
          <w:sz w:val="24"/>
          <w:szCs w:val="24"/>
        </w:rPr>
        <w:t>z</w:t>
      </w:r>
      <w:r w:rsidR="008608AE" w:rsidRPr="00EC37D9">
        <w:rPr>
          <w:sz w:val="24"/>
          <w:szCs w:val="24"/>
        </w:rPr>
        <w:t> następujących ustaw:</w:t>
      </w:r>
    </w:p>
    <w:p w14:paraId="242B6F0C" w14:textId="77777777" w:rsidR="008608AE" w:rsidRPr="00EC37D9" w:rsidRDefault="00771B91" w:rsidP="00833D33">
      <w:pPr>
        <w:numPr>
          <w:ilvl w:val="1"/>
          <w:numId w:val="10"/>
        </w:numPr>
        <w:tabs>
          <w:tab w:val="clear" w:pos="1440"/>
        </w:tabs>
        <w:ind w:left="851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u</w:t>
      </w:r>
      <w:r w:rsidR="008608AE" w:rsidRPr="00EC37D9">
        <w:rPr>
          <w:sz w:val="24"/>
          <w:szCs w:val="24"/>
        </w:rPr>
        <w:t>stawy z dnia 27</w:t>
      </w:r>
      <w:r w:rsidR="00997B97" w:rsidRPr="00EC37D9">
        <w:rPr>
          <w:sz w:val="24"/>
          <w:szCs w:val="24"/>
        </w:rPr>
        <w:t xml:space="preserve"> kwietnia </w:t>
      </w:r>
      <w:r w:rsidR="008608AE" w:rsidRPr="00EC37D9">
        <w:rPr>
          <w:sz w:val="24"/>
          <w:szCs w:val="24"/>
        </w:rPr>
        <w:t>2001r. Prawo ochrony środowiska,</w:t>
      </w:r>
    </w:p>
    <w:p w14:paraId="314FF800" w14:textId="77777777" w:rsidR="008608AE" w:rsidRPr="00EC37D9" w:rsidRDefault="00771B91" w:rsidP="00833D33">
      <w:pPr>
        <w:numPr>
          <w:ilvl w:val="1"/>
          <w:numId w:val="10"/>
        </w:numPr>
        <w:tabs>
          <w:tab w:val="clear" w:pos="1440"/>
        </w:tabs>
        <w:ind w:left="851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u</w:t>
      </w:r>
      <w:r w:rsidR="008608AE" w:rsidRPr="00EC37D9">
        <w:rPr>
          <w:sz w:val="24"/>
          <w:szCs w:val="24"/>
        </w:rPr>
        <w:t xml:space="preserve">stawy z dnia </w:t>
      </w:r>
      <w:r w:rsidR="00606666" w:rsidRPr="00EC37D9">
        <w:rPr>
          <w:sz w:val="24"/>
          <w:szCs w:val="24"/>
        </w:rPr>
        <w:t>14 grudnia 2012 r</w:t>
      </w:r>
      <w:r w:rsidR="008608AE" w:rsidRPr="00EC37D9">
        <w:rPr>
          <w:sz w:val="24"/>
          <w:szCs w:val="24"/>
        </w:rPr>
        <w:t xml:space="preserve">. </w:t>
      </w:r>
      <w:r w:rsidR="00503A43" w:rsidRPr="00EC37D9">
        <w:rPr>
          <w:sz w:val="24"/>
          <w:szCs w:val="24"/>
        </w:rPr>
        <w:t>o</w:t>
      </w:r>
      <w:r w:rsidR="008608AE" w:rsidRPr="00EC37D9">
        <w:rPr>
          <w:sz w:val="24"/>
          <w:szCs w:val="24"/>
        </w:rPr>
        <w:t xml:space="preserve"> odpadach</w:t>
      </w:r>
      <w:r w:rsidR="001C7E36" w:rsidRPr="00EC37D9">
        <w:rPr>
          <w:sz w:val="24"/>
          <w:szCs w:val="24"/>
        </w:rPr>
        <w:t>,</w:t>
      </w:r>
    </w:p>
    <w:p w14:paraId="63E9ED44" w14:textId="77777777" w:rsidR="008608AE" w:rsidRPr="00EC37D9" w:rsidRDefault="00CA502E" w:rsidP="00833D33">
      <w:pPr>
        <w:pStyle w:val="Tekstpodstawowywcity"/>
        <w:numPr>
          <w:ilvl w:val="0"/>
          <w:numId w:val="10"/>
        </w:numPr>
        <w:tabs>
          <w:tab w:val="clear" w:pos="720"/>
        </w:tabs>
        <w:spacing w:after="0"/>
        <w:ind w:left="567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</w:t>
      </w:r>
      <w:r w:rsidR="008608AE" w:rsidRPr="00EC37D9">
        <w:rPr>
          <w:sz w:val="24"/>
          <w:szCs w:val="24"/>
        </w:rPr>
        <w:t>owołane przepisy prawne Wykonawca zobowiązuje się stosować z uwzględnieniem</w:t>
      </w:r>
      <w:r w:rsidR="00833D33">
        <w:rPr>
          <w:sz w:val="24"/>
          <w:szCs w:val="24"/>
        </w:rPr>
        <w:t xml:space="preserve"> </w:t>
      </w:r>
      <w:r w:rsidR="008608AE" w:rsidRPr="00EC37D9">
        <w:rPr>
          <w:sz w:val="24"/>
          <w:szCs w:val="24"/>
        </w:rPr>
        <w:t>ewentualnych zmia</w:t>
      </w:r>
      <w:r w:rsidRPr="00EC37D9">
        <w:rPr>
          <w:sz w:val="24"/>
          <w:szCs w:val="24"/>
        </w:rPr>
        <w:t>n stanu prawnego w tym zakresie,</w:t>
      </w:r>
    </w:p>
    <w:p w14:paraId="20403EAB" w14:textId="77777777" w:rsidR="00771B91" w:rsidRPr="004116DB" w:rsidRDefault="00771B91" w:rsidP="00833D33">
      <w:pPr>
        <w:pStyle w:val="Bezodstpw"/>
        <w:numPr>
          <w:ilvl w:val="0"/>
          <w:numId w:val="10"/>
        </w:numPr>
        <w:tabs>
          <w:tab w:val="clear" w:pos="720"/>
        </w:tabs>
        <w:ind w:left="567"/>
        <w:rPr>
          <w:rFonts w:eastAsia="SimSun"/>
          <w:spacing w:val="4"/>
          <w:sz w:val="24"/>
          <w:szCs w:val="24"/>
          <w:lang w:bidi="en-US"/>
        </w:rPr>
      </w:pPr>
      <w:r w:rsidRPr="004116DB">
        <w:rPr>
          <w:rFonts w:eastAsia="SimSun"/>
          <w:sz w:val="24"/>
          <w:szCs w:val="24"/>
          <w:lang w:bidi="en-US"/>
        </w:rPr>
        <w:t>doprowadzenia do należytego stanu i porządku  terenu budowy po wykonanych robotach,</w:t>
      </w:r>
    </w:p>
    <w:p w14:paraId="5BB0EE5A" w14:textId="77777777" w:rsidR="00771B91" w:rsidRPr="004116DB" w:rsidRDefault="00771B91" w:rsidP="00833D33">
      <w:pPr>
        <w:pStyle w:val="Bezodstpw"/>
        <w:numPr>
          <w:ilvl w:val="0"/>
          <w:numId w:val="10"/>
        </w:numPr>
        <w:tabs>
          <w:tab w:val="clear" w:pos="720"/>
        </w:tabs>
        <w:ind w:left="567"/>
        <w:rPr>
          <w:rFonts w:eastAsia="SimSun"/>
          <w:spacing w:val="4"/>
          <w:sz w:val="24"/>
          <w:szCs w:val="24"/>
          <w:lang w:bidi="en-US"/>
        </w:rPr>
      </w:pPr>
      <w:r w:rsidRPr="004116DB">
        <w:rPr>
          <w:rFonts w:eastAsia="SimSun"/>
          <w:sz w:val="24"/>
          <w:szCs w:val="24"/>
          <w:lang w:bidi="en-US"/>
        </w:rPr>
        <w:t xml:space="preserve">uporządkowania terenu sąsiednich nieruchomości, jeżeli w związku z wykonywaną </w:t>
      </w:r>
      <w:r w:rsidRPr="004116DB">
        <w:rPr>
          <w:rFonts w:eastAsia="SimSun"/>
          <w:spacing w:val="-10"/>
          <w:sz w:val="24"/>
          <w:szCs w:val="24"/>
          <w:lang w:bidi="en-US"/>
        </w:rPr>
        <w:t>umową Wykonawca z nich korzystał, po wcześniejszym uzyskaniu zgody na wejście w ich teren,</w:t>
      </w:r>
    </w:p>
    <w:p w14:paraId="2DB4D06F" w14:textId="77777777" w:rsidR="00930C0E" w:rsidRDefault="00CA502E" w:rsidP="00833D33">
      <w:pPr>
        <w:pStyle w:val="Bezodstpw"/>
        <w:numPr>
          <w:ilvl w:val="0"/>
          <w:numId w:val="10"/>
        </w:numPr>
        <w:tabs>
          <w:tab w:val="clear" w:pos="720"/>
        </w:tabs>
        <w:ind w:left="567"/>
        <w:rPr>
          <w:sz w:val="24"/>
          <w:szCs w:val="24"/>
        </w:rPr>
      </w:pPr>
      <w:r w:rsidRPr="004116DB">
        <w:rPr>
          <w:sz w:val="24"/>
          <w:szCs w:val="24"/>
        </w:rPr>
        <w:t>i</w:t>
      </w:r>
      <w:r w:rsidR="00A55360" w:rsidRPr="004116DB">
        <w:rPr>
          <w:sz w:val="24"/>
          <w:szCs w:val="24"/>
        </w:rPr>
        <w:t>nne obowiązki wynikaj</w:t>
      </w:r>
      <w:r w:rsidR="0050170F" w:rsidRPr="004116DB">
        <w:rPr>
          <w:sz w:val="24"/>
          <w:szCs w:val="24"/>
        </w:rPr>
        <w:t>ące z odrębnych przepisów prawa lub niezbędne dla wykonania niniejszej umowy.</w:t>
      </w:r>
    </w:p>
    <w:p w14:paraId="0CACEEB8" w14:textId="77777777" w:rsidR="00833D33" w:rsidRPr="004116DB" w:rsidRDefault="00833D33" w:rsidP="00833D33">
      <w:pPr>
        <w:pStyle w:val="Bezodstpw"/>
        <w:ind w:left="567"/>
        <w:rPr>
          <w:sz w:val="24"/>
          <w:szCs w:val="24"/>
        </w:rPr>
      </w:pPr>
    </w:p>
    <w:p w14:paraId="614ECBC1" w14:textId="77777777" w:rsidR="0039590A" w:rsidRPr="00EC37D9" w:rsidRDefault="0039590A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FE3FE4">
        <w:rPr>
          <w:b/>
          <w:bCs/>
          <w:sz w:val="24"/>
          <w:szCs w:val="24"/>
        </w:rPr>
        <w:t>7</w:t>
      </w:r>
    </w:p>
    <w:p w14:paraId="26EB8CD2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Zabezpieczenie należytego wykonania umowy</w:t>
      </w:r>
    </w:p>
    <w:p w14:paraId="358628BC" w14:textId="77777777" w:rsidR="00AA1CA0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Przed podpisaniem niniejszej umowy </w:t>
      </w:r>
      <w:r w:rsidR="003D2A62" w:rsidRPr="0062502E">
        <w:rPr>
          <w:sz w:val="24"/>
          <w:szCs w:val="24"/>
        </w:rPr>
        <w:t>Wykonawca</w:t>
      </w:r>
      <w:r w:rsidRPr="0062502E">
        <w:rPr>
          <w:sz w:val="24"/>
          <w:szCs w:val="24"/>
        </w:rPr>
        <w:t xml:space="preserve"> wniósł na rzecz </w:t>
      </w:r>
      <w:r w:rsidR="009E1565" w:rsidRPr="0062502E">
        <w:rPr>
          <w:sz w:val="24"/>
          <w:szCs w:val="24"/>
        </w:rPr>
        <w:t>Zamawiającego</w:t>
      </w:r>
      <w:r w:rsidRPr="0062502E">
        <w:rPr>
          <w:sz w:val="24"/>
          <w:szCs w:val="24"/>
        </w:rPr>
        <w:t xml:space="preserve"> zabezpieczenie należytego wykonania umowy w wysokości </w:t>
      </w:r>
      <w:r w:rsidR="00B41372" w:rsidRPr="009A0219">
        <w:rPr>
          <w:b/>
          <w:sz w:val="24"/>
          <w:szCs w:val="24"/>
        </w:rPr>
        <w:t>5</w:t>
      </w:r>
      <w:r w:rsidR="001A7830" w:rsidRPr="009A0219">
        <w:rPr>
          <w:sz w:val="24"/>
          <w:szCs w:val="24"/>
        </w:rPr>
        <w:t> </w:t>
      </w:r>
      <w:r w:rsidRPr="009A0219">
        <w:rPr>
          <w:b/>
          <w:sz w:val="24"/>
          <w:szCs w:val="24"/>
        </w:rPr>
        <w:t>%</w:t>
      </w:r>
      <w:r w:rsidRPr="0062502E">
        <w:rPr>
          <w:sz w:val="24"/>
          <w:szCs w:val="24"/>
        </w:rPr>
        <w:t xml:space="preserve"> ceny brutto</w:t>
      </w:r>
      <w:r w:rsidR="0062502E" w:rsidRPr="0062502E">
        <w:rPr>
          <w:sz w:val="24"/>
          <w:szCs w:val="24"/>
        </w:rPr>
        <w:t>:</w:t>
      </w:r>
      <w:r w:rsidR="0062502E">
        <w:rPr>
          <w:sz w:val="24"/>
          <w:szCs w:val="24"/>
        </w:rPr>
        <w:t xml:space="preserve"> </w:t>
      </w:r>
      <w:r w:rsidR="001A7830">
        <w:rPr>
          <w:sz w:val="24"/>
          <w:szCs w:val="24"/>
        </w:rPr>
        <w:t>w kwocie </w:t>
      </w:r>
      <w:r w:rsidR="001A7830">
        <w:rPr>
          <w:bCs/>
          <w:sz w:val="24"/>
          <w:szCs w:val="24"/>
        </w:rPr>
        <w:t>…………………………..</w:t>
      </w:r>
      <w:r w:rsidR="001A7830">
        <w:rPr>
          <w:b/>
          <w:bCs/>
          <w:sz w:val="24"/>
          <w:szCs w:val="24"/>
        </w:rPr>
        <w:t> </w:t>
      </w:r>
      <w:r w:rsidRPr="0062502E">
        <w:rPr>
          <w:bCs/>
          <w:sz w:val="24"/>
          <w:szCs w:val="24"/>
        </w:rPr>
        <w:t>zł,</w:t>
      </w:r>
      <w:r w:rsidR="001A7830">
        <w:rPr>
          <w:sz w:val="24"/>
          <w:szCs w:val="24"/>
        </w:rPr>
        <w:t> (słownie </w:t>
      </w:r>
      <w:r w:rsidRPr="0062502E">
        <w:rPr>
          <w:sz w:val="24"/>
          <w:szCs w:val="24"/>
        </w:rPr>
        <w:t xml:space="preserve">złotych: </w:t>
      </w:r>
      <w:r w:rsidR="0007385D">
        <w:rPr>
          <w:sz w:val="24"/>
          <w:szCs w:val="24"/>
        </w:rPr>
        <w:t>………..</w:t>
      </w:r>
      <w:r w:rsidR="001A7830">
        <w:rPr>
          <w:sz w:val="24"/>
          <w:szCs w:val="24"/>
        </w:rPr>
        <w:t>……………………….</w:t>
      </w:r>
      <w:r w:rsidRPr="0062502E">
        <w:rPr>
          <w:sz w:val="24"/>
          <w:szCs w:val="24"/>
        </w:rPr>
        <w:t>).</w:t>
      </w:r>
    </w:p>
    <w:p w14:paraId="76D582F8" w14:textId="77777777" w:rsidR="00AA1CA0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Forma zabezpieczenia należytego wykonania umowy: </w:t>
      </w:r>
      <w:r w:rsidR="001A7830">
        <w:rPr>
          <w:sz w:val="24"/>
          <w:szCs w:val="24"/>
        </w:rPr>
        <w:t>………………………</w:t>
      </w:r>
      <w:r w:rsidR="0007385D">
        <w:rPr>
          <w:sz w:val="24"/>
          <w:szCs w:val="24"/>
        </w:rPr>
        <w:t>…</w:t>
      </w:r>
      <w:r w:rsidR="001A7830">
        <w:rPr>
          <w:sz w:val="24"/>
          <w:szCs w:val="24"/>
        </w:rPr>
        <w:t>………...</w:t>
      </w:r>
      <w:r w:rsidR="006B0528">
        <w:rPr>
          <w:sz w:val="24"/>
          <w:szCs w:val="24"/>
        </w:rPr>
        <w:t>.</w:t>
      </w:r>
    </w:p>
    <w:p w14:paraId="780E59A7" w14:textId="77777777" w:rsidR="00AA1CA0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Wniesione przez </w:t>
      </w:r>
      <w:r w:rsidR="003D2A62" w:rsidRPr="0062502E">
        <w:rPr>
          <w:sz w:val="24"/>
          <w:szCs w:val="24"/>
        </w:rPr>
        <w:t>Wykonawcę</w:t>
      </w:r>
      <w:r w:rsidRPr="0062502E">
        <w:rPr>
          <w:sz w:val="24"/>
          <w:szCs w:val="24"/>
        </w:rPr>
        <w:t xml:space="preserve"> zabezpieczenie </w:t>
      </w:r>
      <w:r w:rsidR="005B4704" w:rsidRPr="0062502E">
        <w:rPr>
          <w:sz w:val="24"/>
          <w:szCs w:val="24"/>
        </w:rPr>
        <w:t>służy pokryciu roszczeń z tytułu niewykonania lub nienależytego wykonania umowy.</w:t>
      </w:r>
    </w:p>
    <w:p w14:paraId="59925BB8" w14:textId="77777777" w:rsidR="005B4704" w:rsidRPr="0062502E" w:rsidRDefault="005B4704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Zamawiający zwróci zabezpieczenie w terminie </w:t>
      </w:r>
      <w:r w:rsidRPr="001A7830">
        <w:rPr>
          <w:b/>
          <w:sz w:val="24"/>
          <w:szCs w:val="24"/>
        </w:rPr>
        <w:t>30 dni</w:t>
      </w:r>
      <w:r w:rsidRPr="0062502E">
        <w:rPr>
          <w:sz w:val="24"/>
          <w:szCs w:val="24"/>
        </w:rPr>
        <w:t xml:space="preserve"> od dnia wykonania zamówienia</w:t>
      </w:r>
      <w:r w:rsidR="0007385D">
        <w:rPr>
          <w:sz w:val="24"/>
          <w:szCs w:val="24"/>
        </w:rPr>
        <w:br/>
      </w:r>
      <w:r w:rsidRPr="0062502E">
        <w:rPr>
          <w:sz w:val="24"/>
          <w:szCs w:val="24"/>
        </w:rPr>
        <w:t>i uznania przez Zamawiającego za należycie wykonane</w:t>
      </w:r>
      <w:r w:rsidR="00954FD5" w:rsidRPr="0062502E">
        <w:rPr>
          <w:sz w:val="24"/>
          <w:szCs w:val="24"/>
        </w:rPr>
        <w:t>.</w:t>
      </w:r>
    </w:p>
    <w:p w14:paraId="5ED58C04" w14:textId="77777777" w:rsidR="00001A0E" w:rsidRPr="001A7830" w:rsidRDefault="005B4704" w:rsidP="00833D33">
      <w:pPr>
        <w:pStyle w:val="Bezodstpw"/>
        <w:numPr>
          <w:ilvl w:val="0"/>
          <w:numId w:val="28"/>
        </w:numPr>
        <w:ind w:left="284" w:hanging="284"/>
        <w:jc w:val="both"/>
        <w:rPr>
          <w:b/>
          <w:sz w:val="24"/>
          <w:szCs w:val="24"/>
        </w:rPr>
      </w:pPr>
      <w:r w:rsidRPr="001A7830">
        <w:rPr>
          <w:b/>
          <w:sz w:val="24"/>
          <w:szCs w:val="24"/>
        </w:rPr>
        <w:t>30 % wysokości zabezpieczenia</w:t>
      </w:r>
      <w:r w:rsidRPr="0062502E">
        <w:rPr>
          <w:sz w:val="24"/>
          <w:szCs w:val="24"/>
        </w:rPr>
        <w:t xml:space="preserve"> pozostawiona zostanie na zabezpieczenie roszczeń</w:t>
      </w:r>
      <w:r w:rsidR="00833D33">
        <w:rPr>
          <w:sz w:val="24"/>
          <w:szCs w:val="24"/>
        </w:rPr>
        <w:br/>
      </w:r>
      <w:r w:rsidRPr="0062502E">
        <w:rPr>
          <w:sz w:val="24"/>
          <w:szCs w:val="24"/>
        </w:rPr>
        <w:t>z tytułu</w:t>
      </w:r>
      <w:r w:rsidR="000C64A7" w:rsidRPr="0062502E">
        <w:rPr>
          <w:sz w:val="24"/>
          <w:szCs w:val="24"/>
        </w:rPr>
        <w:t xml:space="preserve"> </w:t>
      </w:r>
      <w:r w:rsidRPr="0062502E">
        <w:rPr>
          <w:sz w:val="24"/>
          <w:szCs w:val="24"/>
        </w:rPr>
        <w:t xml:space="preserve">rękojmi </w:t>
      </w:r>
      <w:r w:rsidR="00440A13" w:rsidRPr="0062502E">
        <w:rPr>
          <w:sz w:val="24"/>
          <w:szCs w:val="24"/>
        </w:rPr>
        <w:t>za wady</w:t>
      </w:r>
      <w:r w:rsidR="006B24F9" w:rsidRPr="0062502E">
        <w:rPr>
          <w:sz w:val="24"/>
          <w:szCs w:val="24"/>
        </w:rPr>
        <w:t xml:space="preserve"> </w:t>
      </w:r>
      <w:r w:rsidR="001A7830">
        <w:rPr>
          <w:sz w:val="24"/>
          <w:szCs w:val="24"/>
        </w:rPr>
        <w:t xml:space="preserve">i zwrócone nie później niż </w:t>
      </w:r>
      <w:r w:rsidR="001A7830" w:rsidRPr="001A7830">
        <w:rPr>
          <w:b/>
          <w:sz w:val="24"/>
          <w:szCs w:val="24"/>
        </w:rPr>
        <w:t>w 15</w:t>
      </w:r>
      <w:r w:rsidR="006B24F9" w:rsidRPr="001A7830">
        <w:rPr>
          <w:b/>
          <w:sz w:val="24"/>
          <w:szCs w:val="24"/>
        </w:rPr>
        <w:t xml:space="preserve"> dniu</w:t>
      </w:r>
      <w:r w:rsidR="001A7830">
        <w:rPr>
          <w:b/>
          <w:sz w:val="24"/>
          <w:szCs w:val="24"/>
        </w:rPr>
        <w:t>,</w:t>
      </w:r>
      <w:r w:rsidR="006B24F9" w:rsidRPr="001A7830">
        <w:rPr>
          <w:b/>
          <w:sz w:val="24"/>
          <w:szCs w:val="24"/>
        </w:rPr>
        <w:t xml:space="preserve"> po upływie</w:t>
      </w:r>
      <w:r w:rsidR="002C145F" w:rsidRPr="001A7830">
        <w:rPr>
          <w:b/>
          <w:sz w:val="24"/>
          <w:szCs w:val="24"/>
        </w:rPr>
        <w:t xml:space="preserve"> </w:t>
      </w:r>
      <w:r w:rsidR="006B24F9" w:rsidRPr="001A7830">
        <w:rPr>
          <w:b/>
          <w:sz w:val="24"/>
          <w:szCs w:val="24"/>
        </w:rPr>
        <w:t>rękojmi za wady</w:t>
      </w:r>
      <w:r w:rsidR="00954FD5" w:rsidRPr="001A7830">
        <w:rPr>
          <w:b/>
          <w:sz w:val="24"/>
          <w:szCs w:val="24"/>
        </w:rPr>
        <w:t>.</w:t>
      </w:r>
      <w:r w:rsidR="00001A0E" w:rsidRPr="001A7830">
        <w:rPr>
          <w:b/>
          <w:sz w:val="24"/>
          <w:szCs w:val="24"/>
        </w:rPr>
        <w:t xml:space="preserve"> </w:t>
      </w:r>
    </w:p>
    <w:p w14:paraId="41695E0E" w14:textId="77777777" w:rsidR="00001A0E" w:rsidRPr="0062502E" w:rsidRDefault="00AA1CA0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sz w:val="24"/>
          <w:szCs w:val="24"/>
        </w:rPr>
        <w:t xml:space="preserve">Zabezpieczenie należytego wykonania umowy wniesione w pieniądzu zostanie zwrócone </w:t>
      </w:r>
      <w:r w:rsidR="003D2A62" w:rsidRPr="0062502E">
        <w:rPr>
          <w:sz w:val="24"/>
          <w:szCs w:val="24"/>
        </w:rPr>
        <w:t>Wykonawcy</w:t>
      </w:r>
      <w:r w:rsidRPr="0062502E">
        <w:rPr>
          <w:sz w:val="24"/>
          <w:szCs w:val="24"/>
        </w:rPr>
        <w:t xml:space="preserve"> wraz z odsetkami wynikającymi z umowy rachunku bankowego, na którym było ono przechowywane. Pomniejszone o koszty prowadzenia rachunku oraz prowizji bankowej za przelew pieniędzy na rachunek bankowy </w:t>
      </w:r>
      <w:r w:rsidR="003D2A62" w:rsidRPr="0062502E">
        <w:rPr>
          <w:sz w:val="24"/>
          <w:szCs w:val="24"/>
        </w:rPr>
        <w:t>Wykonawcy</w:t>
      </w:r>
      <w:r w:rsidRPr="0062502E">
        <w:rPr>
          <w:sz w:val="24"/>
          <w:szCs w:val="24"/>
        </w:rPr>
        <w:t>.</w:t>
      </w:r>
      <w:r w:rsidRPr="0062502E">
        <w:rPr>
          <w:b/>
          <w:bCs/>
          <w:sz w:val="24"/>
          <w:szCs w:val="24"/>
        </w:rPr>
        <w:t xml:space="preserve"> </w:t>
      </w:r>
    </w:p>
    <w:p w14:paraId="024A0872" w14:textId="77777777" w:rsidR="007D3118" w:rsidRPr="00833D33" w:rsidRDefault="00001A0E" w:rsidP="00833D33">
      <w:pPr>
        <w:pStyle w:val="Bezodstpw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62502E">
        <w:rPr>
          <w:rFonts w:eastAsia="SimSun"/>
          <w:kern w:val="3"/>
          <w:sz w:val="24"/>
          <w:szCs w:val="24"/>
          <w:lang w:eastAsia="en-US" w:bidi="en-US"/>
        </w:rPr>
        <w:t xml:space="preserve">W przypadku wniesienia zabezpieczenia należytego wykonania umowy w formie innej niż pieniężna, to w razie przedłużenia się terminu realizacji przedmiotu umowy niezależnie od przyczyny takiego przedłużenia Wykonawca zobowiązany jest do przedłużenia terminu obowiązywania zabezpieczenia należytego wykonania umowy nie później niż w dniu </w:t>
      </w:r>
      <w:r w:rsidRPr="0062502E">
        <w:rPr>
          <w:rFonts w:eastAsia="SimSun"/>
          <w:kern w:val="3"/>
          <w:sz w:val="24"/>
          <w:szCs w:val="24"/>
          <w:lang w:eastAsia="en-US" w:bidi="en-US"/>
        </w:rPr>
        <w:lastRenderedPageBreak/>
        <w:t xml:space="preserve">upływu terminu ważności zabezpieczenia lub wpłacenia w tym terminie kwoty zabezpieczenia w gotówce. </w:t>
      </w:r>
    </w:p>
    <w:p w14:paraId="6D32AA38" w14:textId="77777777" w:rsidR="00B05166" w:rsidRDefault="00B05166" w:rsidP="00DB0740">
      <w:pPr>
        <w:pStyle w:val="Bezodstpw"/>
        <w:jc w:val="center"/>
        <w:rPr>
          <w:b/>
          <w:sz w:val="24"/>
          <w:szCs w:val="24"/>
        </w:rPr>
      </w:pPr>
    </w:p>
    <w:p w14:paraId="4BB91803" w14:textId="77777777" w:rsidR="00AA1CA0" w:rsidRPr="00EB4687" w:rsidRDefault="00AA1CA0" w:rsidP="00DB0740">
      <w:pPr>
        <w:pStyle w:val="Bezodstpw"/>
        <w:jc w:val="center"/>
        <w:rPr>
          <w:b/>
          <w:sz w:val="24"/>
          <w:szCs w:val="24"/>
        </w:rPr>
      </w:pPr>
      <w:r w:rsidRPr="00EB4687">
        <w:rPr>
          <w:b/>
          <w:sz w:val="24"/>
          <w:szCs w:val="24"/>
        </w:rPr>
        <w:t xml:space="preserve">§ </w:t>
      </w:r>
      <w:r w:rsidR="00EA7BAE">
        <w:rPr>
          <w:b/>
          <w:sz w:val="24"/>
          <w:szCs w:val="24"/>
        </w:rPr>
        <w:t>8</w:t>
      </w:r>
    </w:p>
    <w:p w14:paraId="16DB0AA0" w14:textId="77777777" w:rsidR="001B2277" w:rsidRPr="00EB4687" w:rsidRDefault="001B2277" w:rsidP="00DB0740">
      <w:pPr>
        <w:pStyle w:val="Bezodstpw"/>
        <w:jc w:val="center"/>
        <w:rPr>
          <w:b/>
          <w:sz w:val="24"/>
          <w:szCs w:val="24"/>
        </w:rPr>
      </w:pPr>
      <w:r w:rsidRPr="00EB4687">
        <w:rPr>
          <w:b/>
          <w:sz w:val="24"/>
          <w:szCs w:val="24"/>
        </w:rPr>
        <w:t xml:space="preserve">Wynagrodzenie i </w:t>
      </w:r>
      <w:r w:rsidR="00BA0977" w:rsidRPr="00EB4687">
        <w:rPr>
          <w:b/>
          <w:sz w:val="24"/>
          <w:szCs w:val="24"/>
        </w:rPr>
        <w:t xml:space="preserve">jego </w:t>
      </w:r>
      <w:r w:rsidRPr="00EB4687">
        <w:rPr>
          <w:b/>
          <w:sz w:val="24"/>
          <w:szCs w:val="24"/>
        </w:rPr>
        <w:t>zapłata</w:t>
      </w:r>
    </w:p>
    <w:p w14:paraId="6C33664D" w14:textId="6833453D" w:rsidR="0057191D" w:rsidRDefault="00A01A39" w:rsidP="00B05166">
      <w:pPr>
        <w:pStyle w:val="Bezodstpw"/>
        <w:numPr>
          <w:ilvl w:val="0"/>
          <w:numId w:val="15"/>
        </w:numPr>
        <w:ind w:left="284"/>
        <w:rPr>
          <w:sz w:val="24"/>
          <w:szCs w:val="24"/>
        </w:rPr>
      </w:pPr>
      <w:r w:rsidRPr="00EB4687">
        <w:rPr>
          <w:sz w:val="24"/>
          <w:szCs w:val="24"/>
        </w:rPr>
        <w:t>Za wykonanie przedmiotu umowy opisanego w § 1</w:t>
      </w:r>
      <w:r w:rsidR="00AE4B98">
        <w:rPr>
          <w:sz w:val="24"/>
          <w:szCs w:val="24"/>
        </w:rPr>
        <w:t xml:space="preserve"> ust. 1 pkt 1- 11</w:t>
      </w:r>
      <w:r w:rsidR="00095BD2">
        <w:rPr>
          <w:sz w:val="24"/>
          <w:szCs w:val="24"/>
        </w:rPr>
        <w:t xml:space="preserve">, </w:t>
      </w:r>
      <w:r w:rsidRPr="00EB4687">
        <w:rPr>
          <w:sz w:val="24"/>
          <w:szCs w:val="24"/>
        </w:rPr>
        <w:t xml:space="preserve">Wykonawca otrzyma </w:t>
      </w:r>
      <w:r w:rsidR="00095BD2">
        <w:rPr>
          <w:sz w:val="24"/>
          <w:szCs w:val="24"/>
        </w:rPr>
        <w:t xml:space="preserve">wynagrodzenie </w:t>
      </w:r>
      <w:r w:rsidR="000C2439">
        <w:rPr>
          <w:sz w:val="24"/>
          <w:szCs w:val="24"/>
        </w:rPr>
        <w:t xml:space="preserve">ryczałtowe </w:t>
      </w:r>
      <w:r w:rsidR="005A7CD3">
        <w:rPr>
          <w:sz w:val="24"/>
          <w:szCs w:val="24"/>
        </w:rPr>
        <w:t xml:space="preserve"> </w:t>
      </w:r>
      <w:r w:rsidRPr="00EB4687">
        <w:rPr>
          <w:sz w:val="24"/>
          <w:szCs w:val="24"/>
        </w:rPr>
        <w:t>w wysokości:</w:t>
      </w:r>
    </w:p>
    <w:p w14:paraId="7622F1AF" w14:textId="77777777" w:rsidR="009A0219" w:rsidRDefault="009A0219" w:rsidP="009A0219">
      <w:pPr>
        <w:pStyle w:val="Bezodstpw"/>
        <w:ind w:left="-76"/>
        <w:rPr>
          <w:sz w:val="24"/>
          <w:szCs w:val="24"/>
        </w:rPr>
      </w:pPr>
    </w:p>
    <w:p w14:paraId="0AE8916F" w14:textId="2BA86477" w:rsidR="00E97B2C" w:rsidRPr="00E97B2C" w:rsidRDefault="009A0219" w:rsidP="00B05166">
      <w:pPr>
        <w:pStyle w:val="Akapitzlist"/>
        <w:numPr>
          <w:ilvl w:val="0"/>
          <w:numId w:val="39"/>
        </w:numPr>
        <w:spacing w:after="160" w:line="259" w:lineRule="auto"/>
        <w:ind w:left="284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– wykonanie nakładki asfaltowej na drodze gminnej </w:t>
      </w:r>
      <w:r>
        <w:rPr>
          <w:b/>
          <w:color w:val="000000"/>
          <w:sz w:val="24"/>
          <w:szCs w:val="24"/>
        </w:rPr>
        <w:br/>
        <w:t>Nr 114532R, dz. nr ewid. 101 w m. Chyrowa</w:t>
      </w:r>
    </w:p>
    <w:p w14:paraId="172013BD" w14:textId="77777777" w:rsidR="00E97B2C" w:rsidRPr="00557569" w:rsidRDefault="00E97B2C" w:rsidP="00B05166">
      <w:pPr>
        <w:suppressAutoHyphens/>
        <w:ind w:left="284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44A1E6EB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12249420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20533F6E" w14:textId="77777777" w:rsidR="00E97B2C" w:rsidRPr="000C733B" w:rsidRDefault="00E97B2C" w:rsidP="00B05166">
      <w:pPr>
        <w:suppressAutoHyphens/>
        <w:ind w:left="284"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34B53475" w14:textId="77777777" w:rsidR="00E97B2C" w:rsidRPr="0007385D" w:rsidRDefault="00E97B2C" w:rsidP="00B05166">
      <w:pPr>
        <w:pStyle w:val="Akapitzlist"/>
        <w:spacing w:after="160" w:line="259" w:lineRule="auto"/>
        <w:ind w:left="284"/>
        <w:rPr>
          <w:b/>
          <w:sz w:val="24"/>
          <w:szCs w:val="24"/>
        </w:rPr>
      </w:pPr>
    </w:p>
    <w:p w14:paraId="26AA29A6" w14:textId="042F02C9" w:rsidR="00E97B2C" w:rsidRPr="00E97B2C" w:rsidRDefault="009A0219" w:rsidP="00B05166">
      <w:pPr>
        <w:pStyle w:val="Akapitzlist"/>
        <w:numPr>
          <w:ilvl w:val="0"/>
          <w:numId w:val="39"/>
        </w:numPr>
        <w:spacing w:after="160" w:line="259" w:lineRule="auto"/>
        <w:ind w:left="284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Modernizacja nawierzchni na działkach nr ewid. 3001, 3002, 3009/1 w Głojscach</w:t>
      </w:r>
      <w:r w:rsidR="00E97B2C">
        <w:rPr>
          <w:b/>
          <w:color w:val="000000"/>
          <w:sz w:val="24"/>
          <w:szCs w:val="24"/>
        </w:rPr>
        <w:t>.</w:t>
      </w:r>
    </w:p>
    <w:p w14:paraId="690C812C" w14:textId="77777777" w:rsidR="00E97B2C" w:rsidRPr="00557569" w:rsidRDefault="00E97B2C" w:rsidP="00B05166">
      <w:pPr>
        <w:suppressAutoHyphens/>
        <w:ind w:left="284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1FC453D9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49D15DA9" w14:textId="77777777" w:rsidR="00E97B2C" w:rsidRPr="00EC37D9" w:rsidRDefault="00E97B2C" w:rsidP="00B05166">
      <w:pPr>
        <w:suppressAutoHyphens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0002EE38" w14:textId="77777777" w:rsidR="00E97B2C" w:rsidRPr="000C733B" w:rsidRDefault="00E97B2C" w:rsidP="00B05166">
      <w:pPr>
        <w:suppressAutoHyphens/>
        <w:ind w:left="284"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0B799B4F" w14:textId="77777777" w:rsidR="00E97B2C" w:rsidRPr="0007385D" w:rsidRDefault="00E97B2C" w:rsidP="00B05166">
      <w:pPr>
        <w:pStyle w:val="Akapitzlist"/>
        <w:spacing w:after="160" w:line="259" w:lineRule="auto"/>
        <w:ind w:left="284"/>
        <w:rPr>
          <w:b/>
          <w:sz w:val="24"/>
          <w:szCs w:val="24"/>
        </w:rPr>
      </w:pPr>
    </w:p>
    <w:p w14:paraId="5347EBAF" w14:textId="543C79D8" w:rsidR="00E97B2C" w:rsidRPr="00E97B2C" w:rsidRDefault="00E97B2C" w:rsidP="00B05166">
      <w:pPr>
        <w:pStyle w:val="Akapitzlist"/>
        <w:numPr>
          <w:ilvl w:val="0"/>
          <w:numId w:val="39"/>
        </w:numPr>
        <w:spacing w:after="160" w:line="259" w:lineRule="auto"/>
        <w:ind w:left="284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Przebudowa</w:t>
      </w:r>
      <w:r w:rsidR="009A0219">
        <w:rPr>
          <w:b/>
          <w:color w:val="000000"/>
          <w:sz w:val="24"/>
          <w:szCs w:val="24"/>
        </w:rPr>
        <w:t xml:space="preserve"> odcinka drogi wewnętrznej dz. nr ewid. 2770, 3052  „na Łoną Górę” </w:t>
      </w:r>
      <w:r w:rsidR="009A0219">
        <w:rPr>
          <w:b/>
          <w:color w:val="000000"/>
          <w:sz w:val="24"/>
          <w:szCs w:val="24"/>
        </w:rPr>
        <w:br/>
        <w:t>w m. Iwla</w:t>
      </w:r>
      <w:r>
        <w:rPr>
          <w:b/>
          <w:color w:val="000000"/>
          <w:sz w:val="24"/>
          <w:szCs w:val="24"/>
        </w:rPr>
        <w:t>.</w:t>
      </w:r>
    </w:p>
    <w:p w14:paraId="092972EA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162A2951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6A7FC5A4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42CE0DC7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75F36607" w14:textId="77777777" w:rsidR="00E97B2C" w:rsidRPr="0007385D" w:rsidRDefault="00E97B2C" w:rsidP="00E97B2C">
      <w:pPr>
        <w:pStyle w:val="Akapitzlist"/>
        <w:spacing w:after="160" w:line="259" w:lineRule="auto"/>
        <w:ind w:left="360"/>
        <w:rPr>
          <w:b/>
          <w:sz w:val="24"/>
          <w:szCs w:val="24"/>
        </w:rPr>
      </w:pPr>
    </w:p>
    <w:p w14:paraId="159E1979" w14:textId="0448579A" w:rsidR="00E97B2C" w:rsidRDefault="009A0219" w:rsidP="00AE4B98">
      <w:pPr>
        <w:pStyle w:val="Akapitzlist"/>
        <w:numPr>
          <w:ilvl w:val="0"/>
          <w:numId w:val="39"/>
        </w:numPr>
        <w:spacing w:after="160" w:line="259" w:lineRule="auto"/>
        <w:ind w:left="357" w:hanging="35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 wykonanie nakładki bitumicznej na odcinku drogi wewnętrznej dz. nr ewid. 2196 w m. Łęki Dukielskie</w:t>
      </w:r>
      <w:r w:rsidR="00E97B2C">
        <w:rPr>
          <w:b/>
          <w:color w:val="000000"/>
          <w:sz w:val="24"/>
          <w:szCs w:val="24"/>
        </w:rPr>
        <w:t>.</w:t>
      </w:r>
    </w:p>
    <w:p w14:paraId="6D440568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65904770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6B1179D0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187B1082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44350D17" w14:textId="77777777" w:rsidR="00E97B2C" w:rsidRDefault="00E97B2C" w:rsidP="00E97B2C">
      <w:pPr>
        <w:pStyle w:val="Akapitzlist"/>
        <w:spacing w:after="160" w:line="259" w:lineRule="auto"/>
        <w:ind w:left="360"/>
        <w:jc w:val="both"/>
        <w:rPr>
          <w:b/>
          <w:color w:val="000000"/>
          <w:sz w:val="24"/>
          <w:szCs w:val="24"/>
        </w:rPr>
      </w:pPr>
    </w:p>
    <w:p w14:paraId="4243F83B" w14:textId="5EF94701" w:rsidR="00E97B2C" w:rsidRDefault="00E97B2C" w:rsidP="00E97B2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- wykonanie nakładki asfaltowej na dro</w:t>
      </w:r>
      <w:r w:rsidR="008645AD">
        <w:rPr>
          <w:b/>
          <w:color w:val="000000"/>
          <w:sz w:val="24"/>
          <w:szCs w:val="24"/>
        </w:rPr>
        <w:t>dze dz. nr ewid.</w:t>
      </w:r>
      <w:r w:rsidR="00AE4B98">
        <w:rPr>
          <w:b/>
          <w:color w:val="000000"/>
          <w:sz w:val="24"/>
          <w:szCs w:val="24"/>
        </w:rPr>
        <w:t xml:space="preserve"> 170</w:t>
      </w:r>
      <w:r>
        <w:rPr>
          <w:b/>
          <w:color w:val="000000"/>
          <w:sz w:val="24"/>
          <w:szCs w:val="24"/>
        </w:rPr>
        <w:t xml:space="preserve"> w m. Mszana.</w:t>
      </w:r>
    </w:p>
    <w:p w14:paraId="4496D736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69CAFC0B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2B343280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0C821FAF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7706457A" w14:textId="77777777" w:rsidR="00E97B2C" w:rsidRDefault="00E97B2C" w:rsidP="00E97B2C">
      <w:pPr>
        <w:pStyle w:val="Akapitzlist"/>
        <w:spacing w:after="160" w:line="259" w:lineRule="auto"/>
        <w:ind w:left="360"/>
        <w:jc w:val="both"/>
        <w:rPr>
          <w:b/>
          <w:color w:val="000000"/>
          <w:sz w:val="24"/>
          <w:szCs w:val="24"/>
        </w:rPr>
      </w:pPr>
    </w:p>
    <w:p w14:paraId="46A44F68" w14:textId="6C9D0508" w:rsidR="00E97B2C" w:rsidRDefault="00E97B2C" w:rsidP="00E97B2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drogi - </w:t>
      </w:r>
      <w:r w:rsidR="00AE4B98">
        <w:rPr>
          <w:b/>
          <w:color w:val="000000"/>
          <w:sz w:val="24"/>
          <w:szCs w:val="24"/>
        </w:rPr>
        <w:t>wykonanie nakładki asfaltowej na drodze wewnętrznej nr ewid. 869/1 obr. Łęki Dukielskie</w:t>
      </w:r>
      <w:r>
        <w:rPr>
          <w:b/>
          <w:color w:val="000000"/>
          <w:sz w:val="24"/>
          <w:szCs w:val="24"/>
        </w:rPr>
        <w:t>, sołectwo Myszkowskie.</w:t>
      </w:r>
    </w:p>
    <w:p w14:paraId="28872CD0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64CEEDD8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Pr="00EC37D9">
        <w:rPr>
          <w:sz w:val="24"/>
          <w:szCs w:val="24"/>
        </w:rPr>
        <w:t>w tym:</w:t>
      </w:r>
    </w:p>
    <w:p w14:paraId="71875FD7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7174BC47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2667F5B1" w14:textId="77777777" w:rsidR="00E97B2C" w:rsidRDefault="00E97B2C" w:rsidP="00E97B2C">
      <w:pPr>
        <w:pStyle w:val="Akapitzlist"/>
        <w:spacing w:after="160" w:line="259" w:lineRule="auto"/>
        <w:ind w:left="360"/>
        <w:jc w:val="both"/>
        <w:rPr>
          <w:b/>
          <w:color w:val="000000"/>
          <w:sz w:val="24"/>
          <w:szCs w:val="24"/>
        </w:rPr>
      </w:pPr>
    </w:p>
    <w:p w14:paraId="7D49518D" w14:textId="653C331B" w:rsidR="00E97B2C" w:rsidRDefault="00E97B2C" w:rsidP="00E97B2C">
      <w:pPr>
        <w:pStyle w:val="Akapitzlist"/>
        <w:numPr>
          <w:ilvl w:val="0"/>
          <w:numId w:val="39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</w:t>
      </w:r>
      <w:r w:rsidR="00AE4B98">
        <w:rPr>
          <w:b/>
          <w:color w:val="000000"/>
          <w:sz w:val="24"/>
          <w:szCs w:val="24"/>
        </w:rPr>
        <w:t>drogi – wykonanie nakładki bitumicznej na drodze wewnętrznej nr ewid. 437 w m. Nadole</w:t>
      </w:r>
      <w:r>
        <w:rPr>
          <w:b/>
          <w:color w:val="000000"/>
          <w:sz w:val="24"/>
          <w:szCs w:val="24"/>
        </w:rPr>
        <w:t>.</w:t>
      </w:r>
    </w:p>
    <w:p w14:paraId="00CA8EA7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75CF5D07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2F30D6DF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7FAFFBA7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1D564349" w14:textId="77777777" w:rsidR="00E97B2C" w:rsidRDefault="00E97B2C" w:rsidP="00E97B2C">
      <w:pPr>
        <w:pStyle w:val="Akapitzlist"/>
        <w:ind w:left="360"/>
        <w:jc w:val="both"/>
        <w:rPr>
          <w:b/>
          <w:color w:val="000000"/>
          <w:sz w:val="24"/>
          <w:szCs w:val="24"/>
        </w:rPr>
      </w:pPr>
    </w:p>
    <w:p w14:paraId="116006B0" w14:textId="6C994BBA" w:rsidR="00E97B2C" w:rsidRDefault="00E97B2C" w:rsidP="00E97B2C">
      <w:pPr>
        <w:pStyle w:val="Akapitzlist"/>
        <w:numPr>
          <w:ilvl w:val="0"/>
          <w:numId w:val="39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</w:t>
      </w:r>
      <w:r w:rsidR="00AE4B98">
        <w:rPr>
          <w:b/>
          <w:color w:val="000000"/>
          <w:sz w:val="24"/>
          <w:szCs w:val="24"/>
        </w:rPr>
        <w:t>drogi – wykonanie nakładki asfaltowej na drodze gminnej „przez Wieś” Nr 114531R dz. nr ewid. 417/2, 418/2, 440 w m. Nowa Wieś</w:t>
      </w:r>
      <w:r>
        <w:rPr>
          <w:b/>
          <w:color w:val="000000"/>
          <w:sz w:val="24"/>
          <w:szCs w:val="24"/>
        </w:rPr>
        <w:t>.</w:t>
      </w:r>
    </w:p>
    <w:p w14:paraId="2BED4623" w14:textId="77777777" w:rsidR="00E97B2C" w:rsidRPr="00557569" w:rsidRDefault="00E97B2C" w:rsidP="00E97B2C">
      <w:pPr>
        <w:suppressAutoHyphens/>
        <w:ind w:left="567" w:hanging="567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48A86908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C37D9">
        <w:rPr>
          <w:sz w:val="24"/>
          <w:szCs w:val="24"/>
        </w:rPr>
        <w:t>w tym:</w:t>
      </w:r>
    </w:p>
    <w:p w14:paraId="7FD23A35" w14:textId="77777777" w:rsidR="00E97B2C" w:rsidRPr="00EC37D9" w:rsidRDefault="00E97B2C" w:rsidP="00E97B2C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3F100F72" w14:textId="77777777" w:rsidR="00E97B2C" w:rsidRPr="000C733B" w:rsidRDefault="00E97B2C" w:rsidP="00E97B2C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662D5C8E" w14:textId="77777777" w:rsidR="00E97B2C" w:rsidRDefault="00E97B2C" w:rsidP="00E97B2C">
      <w:pPr>
        <w:pStyle w:val="Akapitzlist"/>
        <w:ind w:left="360"/>
        <w:jc w:val="both"/>
        <w:rPr>
          <w:b/>
          <w:color w:val="000000"/>
          <w:sz w:val="24"/>
          <w:szCs w:val="24"/>
        </w:rPr>
      </w:pPr>
    </w:p>
    <w:p w14:paraId="7544B31C" w14:textId="2D74F197" w:rsidR="00E97B2C" w:rsidRDefault="00E97B2C" w:rsidP="00E97B2C">
      <w:pPr>
        <w:pStyle w:val="Akapitzlist"/>
        <w:numPr>
          <w:ilvl w:val="0"/>
          <w:numId w:val="39"/>
        </w:num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Przebudowa </w:t>
      </w:r>
      <w:r w:rsidR="00AE4B98">
        <w:rPr>
          <w:b/>
          <w:color w:val="000000"/>
          <w:sz w:val="24"/>
          <w:szCs w:val="24"/>
        </w:rPr>
        <w:t>drogi – wykonanie nakładki asfaltowej na drodze wewnętrznej dz. nr ewid. 1325 w m. Teodorówka</w:t>
      </w:r>
      <w:r>
        <w:rPr>
          <w:b/>
          <w:color w:val="000000"/>
          <w:sz w:val="24"/>
          <w:szCs w:val="24"/>
        </w:rPr>
        <w:t>.</w:t>
      </w:r>
    </w:p>
    <w:p w14:paraId="67983F37" w14:textId="77777777" w:rsidR="000C733B" w:rsidRPr="00557569" w:rsidRDefault="000C733B" w:rsidP="001460C5">
      <w:pPr>
        <w:pStyle w:val="Akapitzlist"/>
        <w:suppressAutoHyphens/>
        <w:spacing w:after="10"/>
        <w:ind w:left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56BE1F89" w14:textId="77777777" w:rsidR="000C733B" w:rsidRPr="00EC37D9" w:rsidRDefault="00DE7D11" w:rsidP="001460C5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C733B">
        <w:rPr>
          <w:sz w:val="24"/>
          <w:szCs w:val="24"/>
        </w:rPr>
        <w:t xml:space="preserve">  </w:t>
      </w:r>
      <w:r w:rsidR="000C733B" w:rsidRPr="00EC37D9">
        <w:rPr>
          <w:sz w:val="24"/>
          <w:szCs w:val="24"/>
        </w:rPr>
        <w:t>w tym:</w:t>
      </w:r>
    </w:p>
    <w:p w14:paraId="56CC9C97" w14:textId="77777777" w:rsidR="000C733B" w:rsidRPr="00EC37D9" w:rsidRDefault="00DE7D11" w:rsidP="001460C5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C733B" w:rsidRPr="00EC37D9">
        <w:rPr>
          <w:sz w:val="24"/>
          <w:szCs w:val="24"/>
        </w:rPr>
        <w:t xml:space="preserve"> </w:t>
      </w:r>
      <w:r w:rsidR="000C733B">
        <w:rPr>
          <w:sz w:val="24"/>
          <w:szCs w:val="24"/>
        </w:rPr>
        <w:t xml:space="preserve">-   środki Funduszu Sołeckiego: …………………… </w:t>
      </w:r>
      <w:r w:rsidR="000C733B" w:rsidRPr="00EC37D9">
        <w:rPr>
          <w:sz w:val="24"/>
          <w:szCs w:val="24"/>
        </w:rPr>
        <w:t>zł</w:t>
      </w:r>
      <w:r w:rsidR="000C733B">
        <w:rPr>
          <w:sz w:val="24"/>
          <w:szCs w:val="24"/>
        </w:rPr>
        <w:t>.,</w:t>
      </w:r>
    </w:p>
    <w:p w14:paraId="02A03430" w14:textId="77777777" w:rsidR="006D4C53" w:rsidRDefault="00DE7D11" w:rsidP="001460C5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C733B">
        <w:rPr>
          <w:sz w:val="24"/>
          <w:szCs w:val="24"/>
        </w:rPr>
        <w:t xml:space="preserve"> - </w:t>
      </w:r>
      <w:r w:rsidR="000C733B" w:rsidRPr="00EC37D9">
        <w:rPr>
          <w:sz w:val="24"/>
          <w:szCs w:val="24"/>
        </w:rPr>
        <w:t xml:space="preserve">  środki własne Gminy, brutto:</w:t>
      </w:r>
      <w:r w:rsidR="000C733B">
        <w:rPr>
          <w:sz w:val="24"/>
          <w:szCs w:val="24"/>
        </w:rPr>
        <w:t xml:space="preserve"> …………………… </w:t>
      </w:r>
      <w:r w:rsidR="000C733B" w:rsidRPr="00EC37D9">
        <w:rPr>
          <w:sz w:val="24"/>
          <w:szCs w:val="24"/>
        </w:rPr>
        <w:t>zł</w:t>
      </w:r>
      <w:r w:rsidR="000C733B">
        <w:rPr>
          <w:sz w:val="24"/>
          <w:szCs w:val="24"/>
        </w:rPr>
        <w:t>.</w:t>
      </w:r>
    </w:p>
    <w:p w14:paraId="22A6317E" w14:textId="77777777" w:rsidR="00AE4B98" w:rsidRDefault="00AE4B98" w:rsidP="001460C5">
      <w:pPr>
        <w:suppressAutoHyphens/>
        <w:rPr>
          <w:sz w:val="24"/>
          <w:szCs w:val="24"/>
        </w:rPr>
      </w:pPr>
    </w:p>
    <w:p w14:paraId="7F57C351" w14:textId="3B3124DC" w:rsidR="00AE4B98" w:rsidRDefault="00AE4B98" w:rsidP="00AE4B98">
      <w:pPr>
        <w:pStyle w:val="Akapitzlist"/>
        <w:numPr>
          <w:ilvl w:val="0"/>
          <w:numId w:val="39"/>
        </w:numPr>
        <w:suppressAutoHyphens/>
        <w:spacing w:after="10"/>
        <w:jc w:val="both"/>
        <w:rPr>
          <w:rFonts w:eastAsia="Calibri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Przebudowa drogi – wykonanie nakładki asfaltowej „Przez Wieś” nr drogi 114506R dz. nr ewid 167 w m. Wietrzno</w:t>
      </w:r>
      <w:r>
        <w:rPr>
          <w:rFonts w:eastAsia="Calibri"/>
          <w:sz w:val="24"/>
          <w:szCs w:val="24"/>
        </w:rPr>
        <w:t xml:space="preserve">        </w:t>
      </w:r>
    </w:p>
    <w:p w14:paraId="7BAD56EE" w14:textId="71D66A20" w:rsidR="00AE4B98" w:rsidRPr="00557569" w:rsidRDefault="00AE4B98" w:rsidP="00AE4B98">
      <w:pPr>
        <w:pStyle w:val="Akapitzlist"/>
        <w:suppressAutoHyphens/>
        <w:spacing w:after="10"/>
        <w:ind w:left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43ECD1E3" w14:textId="77777777" w:rsidR="00AE4B98" w:rsidRPr="00EC37D9" w:rsidRDefault="00AE4B98" w:rsidP="00AE4B98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EC37D9">
        <w:rPr>
          <w:sz w:val="24"/>
          <w:szCs w:val="24"/>
        </w:rPr>
        <w:t>w tym:</w:t>
      </w:r>
    </w:p>
    <w:p w14:paraId="6F3CBAD1" w14:textId="77777777" w:rsidR="00AE4B98" w:rsidRPr="00EC37D9" w:rsidRDefault="00AE4B98" w:rsidP="00AE4B98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EC37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5CC5834B" w14:textId="2DE514FE" w:rsidR="00AE4B98" w:rsidRDefault="00AE4B98" w:rsidP="00AE4B98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6EB63A02" w14:textId="77777777" w:rsidR="00AE4B98" w:rsidRPr="00AE4B98" w:rsidRDefault="00AE4B98" w:rsidP="00AE4B98">
      <w:pPr>
        <w:suppressAutoHyphens/>
        <w:rPr>
          <w:sz w:val="24"/>
          <w:szCs w:val="24"/>
        </w:rPr>
      </w:pPr>
    </w:p>
    <w:p w14:paraId="2166C29A" w14:textId="0F4FDE08" w:rsidR="00AE4B98" w:rsidRDefault="00AE4B98" w:rsidP="00AE4B98">
      <w:pPr>
        <w:pStyle w:val="Akapitzlist"/>
        <w:numPr>
          <w:ilvl w:val="0"/>
          <w:numId w:val="39"/>
        </w:numPr>
        <w:suppressAutoHyphens/>
        <w:spacing w:after="10"/>
        <w:jc w:val="both"/>
        <w:rPr>
          <w:rFonts w:eastAsia="Calibri"/>
          <w:sz w:val="24"/>
          <w:szCs w:val="24"/>
        </w:rPr>
      </w:pPr>
      <w:r>
        <w:rPr>
          <w:b/>
          <w:color w:val="000000"/>
          <w:sz w:val="24"/>
          <w:szCs w:val="24"/>
        </w:rPr>
        <w:t>Przebudowa drogi – wykonanie nakładki asfaltowej na drodze wewnętrznej dz. nr ewid. 372 w m. Dukla</w:t>
      </w:r>
      <w:r>
        <w:rPr>
          <w:rFonts w:eastAsia="Calibri"/>
          <w:sz w:val="24"/>
          <w:szCs w:val="24"/>
        </w:rPr>
        <w:t xml:space="preserve">        </w:t>
      </w:r>
    </w:p>
    <w:p w14:paraId="7E446229" w14:textId="77777777" w:rsidR="00AE4B98" w:rsidRPr="00557569" w:rsidRDefault="00AE4B98" w:rsidP="00AE4B98">
      <w:pPr>
        <w:pStyle w:val="Akapitzlist"/>
        <w:suppressAutoHyphens/>
        <w:spacing w:after="10"/>
        <w:ind w:left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br</w:t>
      </w:r>
      <w:r w:rsidRPr="00557569">
        <w:rPr>
          <w:sz w:val="24"/>
          <w:szCs w:val="24"/>
        </w:rPr>
        <w:t>utto:</w:t>
      </w:r>
      <w:r>
        <w:rPr>
          <w:sz w:val="24"/>
          <w:szCs w:val="24"/>
        </w:rPr>
        <w:t xml:space="preserve">  …………………… </w:t>
      </w:r>
      <w:r w:rsidRPr="00557569">
        <w:rPr>
          <w:sz w:val="24"/>
          <w:szCs w:val="24"/>
        </w:rPr>
        <w:t xml:space="preserve">zł, słownie: </w:t>
      </w:r>
      <w:r>
        <w:rPr>
          <w:sz w:val="24"/>
          <w:szCs w:val="24"/>
        </w:rPr>
        <w:t xml:space="preserve">……………………………………. </w:t>
      </w:r>
      <w:r w:rsidRPr="0055756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557569">
        <w:rPr>
          <w:sz w:val="24"/>
          <w:szCs w:val="24"/>
        </w:rPr>
        <w:t>ł</w:t>
      </w:r>
      <w:r>
        <w:rPr>
          <w:sz w:val="24"/>
          <w:szCs w:val="24"/>
        </w:rPr>
        <w:t>.</w:t>
      </w:r>
      <w:r w:rsidRPr="00557569">
        <w:rPr>
          <w:sz w:val="24"/>
          <w:szCs w:val="24"/>
        </w:rPr>
        <w:t xml:space="preserve">, </w:t>
      </w:r>
    </w:p>
    <w:p w14:paraId="2076C565" w14:textId="77777777" w:rsidR="00AE4B98" w:rsidRPr="00EC37D9" w:rsidRDefault="00AE4B98" w:rsidP="00AE4B98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EC37D9">
        <w:rPr>
          <w:sz w:val="24"/>
          <w:szCs w:val="24"/>
        </w:rPr>
        <w:t>w tym:</w:t>
      </w:r>
    </w:p>
    <w:p w14:paraId="077F68F8" w14:textId="77777777" w:rsidR="00AE4B98" w:rsidRPr="00EC37D9" w:rsidRDefault="00AE4B98" w:rsidP="00AE4B98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EC37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  środki Funduszu Sołeckiego: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3DEAAB31" w14:textId="77777777" w:rsidR="00AE4B98" w:rsidRPr="00AE4B98" w:rsidRDefault="00AE4B98" w:rsidP="00AE4B98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Pr="00EC37D9">
        <w:rPr>
          <w:sz w:val="24"/>
          <w:szCs w:val="24"/>
        </w:rPr>
        <w:t xml:space="preserve">  środki własne Gminy, brutto:</w:t>
      </w:r>
      <w:r>
        <w:rPr>
          <w:sz w:val="24"/>
          <w:szCs w:val="24"/>
        </w:rPr>
        <w:t xml:space="preserve"> ……………………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</w:t>
      </w:r>
    </w:p>
    <w:p w14:paraId="56FEB50E" w14:textId="77777777" w:rsidR="00E97B2C" w:rsidRDefault="00E97B2C" w:rsidP="00DB0740">
      <w:pPr>
        <w:pStyle w:val="Akapitzlist"/>
        <w:spacing w:after="200"/>
        <w:ind w:left="0"/>
        <w:rPr>
          <w:b/>
          <w:sz w:val="24"/>
          <w:szCs w:val="24"/>
        </w:rPr>
      </w:pPr>
    </w:p>
    <w:p w14:paraId="29F1195D" w14:textId="77777777" w:rsidR="00AE4B98" w:rsidRDefault="00AE4B98" w:rsidP="00DB0740">
      <w:pPr>
        <w:pStyle w:val="Akapitzlist"/>
        <w:spacing w:after="200"/>
        <w:ind w:left="0"/>
        <w:rPr>
          <w:b/>
          <w:sz w:val="24"/>
          <w:szCs w:val="24"/>
        </w:rPr>
      </w:pPr>
    </w:p>
    <w:p w14:paraId="0474CCF5" w14:textId="77777777" w:rsidR="00D6379B" w:rsidRDefault="00C70013" w:rsidP="00DB0740">
      <w:pPr>
        <w:pStyle w:val="Akapitzlist"/>
        <w:spacing w:after="20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57191D" w:rsidRPr="005B42FC">
        <w:rPr>
          <w:b/>
          <w:sz w:val="24"/>
          <w:szCs w:val="24"/>
        </w:rPr>
        <w:t>RAZEM: …………………….</w:t>
      </w:r>
      <w:r w:rsidR="00D6379B">
        <w:rPr>
          <w:b/>
          <w:sz w:val="24"/>
          <w:szCs w:val="24"/>
        </w:rPr>
        <w:t>.  zł brutto,</w:t>
      </w:r>
    </w:p>
    <w:p w14:paraId="0FE78895" w14:textId="77777777" w:rsidR="005B42FC" w:rsidRDefault="00D6379B" w:rsidP="00DB0740">
      <w:pPr>
        <w:pStyle w:val="Akapitzlist"/>
        <w:spacing w:after="20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(słownie: złotych: ……………………………………………..……………………).</w:t>
      </w:r>
      <w:r w:rsidR="0057191D">
        <w:rPr>
          <w:b/>
          <w:sz w:val="24"/>
          <w:szCs w:val="24"/>
        </w:rPr>
        <w:t xml:space="preserve"> </w:t>
      </w:r>
    </w:p>
    <w:p w14:paraId="406F6ABC" w14:textId="77777777" w:rsidR="000512CD" w:rsidRDefault="000512CD" w:rsidP="00DB0740">
      <w:pPr>
        <w:pStyle w:val="Akapitzlist"/>
        <w:spacing w:after="20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w tym:</w:t>
      </w:r>
    </w:p>
    <w:p w14:paraId="0D5E8764" w14:textId="77777777" w:rsidR="005B42FC" w:rsidRPr="00EC37D9" w:rsidRDefault="005B42FC" w:rsidP="00DB0740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- </w:t>
      </w:r>
      <w:r w:rsidR="00E657C5">
        <w:rPr>
          <w:sz w:val="24"/>
          <w:szCs w:val="24"/>
        </w:rPr>
        <w:t xml:space="preserve">  środki Funduszu Sołeckiego</w:t>
      </w:r>
      <w:r w:rsidRPr="00EC37D9">
        <w:rPr>
          <w:sz w:val="24"/>
          <w:szCs w:val="24"/>
        </w:rPr>
        <w:t>, brutto</w:t>
      </w:r>
      <w:r>
        <w:rPr>
          <w:sz w:val="24"/>
          <w:szCs w:val="24"/>
        </w:rPr>
        <w:t xml:space="preserve">: </w:t>
      </w:r>
      <w:r w:rsidR="00D6379B">
        <w:rPr>
          <w:sz w:val="24"/>
          <w:szCs w:val="24"/>
        </w:rPr>
        <w:t xml:space="preserve">……………………………. </w:t>
      </w:r>
      <w:r w:rsidRPr="00EC37D9">
        <w:rPr>
          <w:sz w:val="24"/>
          <w:szCs w:val="24"/>
        </w:rPr>
        <w:t>zł</w:t>
      </w:r>
      <w:r>
        <w:rPr>
          <w:sz w:val="24"/>
          <w:szCs w:val="24"/>
        </w:rPr>
        <w:t>.,</w:t>
      </w:r>
    </w:p>
    <w:p w14:paraId="7E7CB9AD" w14:textId="77777777" w:rsidR="005B42FC" w:rsidRPr="00DB0740" w:rsidRDefault="005B42FC" w:rsidP="00DB0740">
      <w:pPr>
        <w:suppressAutoHyphens/>
        <w:rPr>
          <w:sz w:val="24"/>
          <w:szCs w:val="24"/>
        </w:rPr>
      </w:pPr>
      <w:r w:rsidRPr="00EC37D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EC37D9">
        <w:rPr>
          <w:sz w:val="24"/>
          <w:szCs w:val="24"/>
        </w:rPr>
        <w:t xml:space="preserve">  środki własne Gminy, brutto:</w:t>
      </w:r>
      <w:r w:rsidR="00D6379B" w:rsidRPr="00D6379B">
        <w:rPr>
          <w:sz w:val="24"/>
          <w:szCs w:val="24"/>
        </w:rPr>
        <w:t xml:space="preserve"> </w:t>
      </w:r>
      <w:r w:rsidR="00D6379B">
        <w:rPr>
          <w:sz w:val="24"/>
          <w:szCs w:val="24"/>
        </w:rPr>
        <w:t xml:space="preserve">……………………………. </w:t>
      </w:r>
      <w:r w:rsidR="00D6379B" w:rsidRPr="00EC37D9">
        <w:rPr>
          <w:sz w:val="24"/>
          <w:szCs w:val="24"/>
        </w:rPr>
        <w:t>zł</w:t>
      </w:r>
      <w:r w:rsidR="00D6379B">
        <w:rPr>
          <w:sz w:val="24"/>
          <w:szCs w:val="24"/>
        </w:rPr>
        <w:t>.</w:t>
      </w:r>
      <w:r w:rsidR="00DB0740">
        <w:rPr>
          <w:sz w:val="24"/>
          <w:szCs w:val="24"/>
        </w:rPr>
        <w:t>,</w:t>
      </w:r>
    </w:p>
    <w:p w14:paraId="11EC2473" w14:textId="77777777" w:rsidR="008E4997" w:rsidRDefault="0057191D" w:rsidP="00DB0740">
      <w:pPr>
        <w:pStyle w:val="Akapitzlist"/>
        <w:spacing w:after="200"/>
        <w:ind w:left="0"/>
        <w:jc w:val="both"/>
        <w:rPr>
          <w:sz w:val="24"/>
          <w:szCs w:val="24"/>
        </w:rPr>
      </w:pPr>
      <w:r w:rsidRPr="0057191D">
        <w:rPr>
          <w:sz w:val="24"/>
          <w:szCs w:val="24"/>
        </w:rPr>
        <w:t>w tym</w:t>
      </w:r>
      <w:r>
        <w:rPr>
          <w:b/>
          <w:sz w:val="24"/>
          <w:szCs w:val="24"/>
        </w:rPr>
        <w:t xml:space="preserve"> </w:t>
      </w:r>
      <w:r w:rsidRPr="0057191D">
        <w:rPr>
          <w:sz w:val="24"/>
          <w:szCs w:val="24"/>
        </w:rPr>
        <w:t>należny podatek od towarów i usł</w:t>
      </w:r>
      <w:r>
        <w:rPr>
          <w:sz w:val="24"/>
          <w:szCs w:val="24"/>
        </w:rPr>
        <w:t>ug </w:t>
      </w:r>
      <w:r w:rsidRPr="0057191D">
        <w:rPr>
          <w:sz w:val="24"/>
          <w:szCs w:val="24"/>
        </w:rPr>
        <w:t>(VAT), zgodnie z obowiązującymi</w:t>
      </w:r>
      <w:r>
        <w:rPr>
          <w:sz w:val="24"/>
          <w:szCs w:val="24"/>
        </w:rPr>
        <w:t xml:space="preserve"> prze</w:t>
      </w:r>
      <w:r w:rsidR="008E4997">
        <w:rPr>
          <w:sz w:val="24"/>
          <w:szCs w:val="24"/>
        </w:rPr>
        <w:t>pisami.</w:t>
      </w:r>
    </w:p>
    <w:p w14:paraId="2B3F1A55" w14:textId="4035F149" w:rsidR="001C13FC" w:rsidRDefault="00C3434A" w:rsidP="00DB0740">
      <w:pPr>
        <w:pStyle w:val="Akapitzlist"/>
        <w:spacing w:after="200"/>
        <w:ind w:left="0"/>
        <w:jc w:val="both"/>
        <w:rPr>
          <w:sz w:val="24"/>
          <w:szCs w:val="24"/>
        </w:rPr>
      </w:pPr>
      <w:r w:rsidRPr="00C3434A">
        <w:rPr>
          <w:sz w:val="24"/>
          <w:szCs w:val="24"/>
        </w:rPr>
        <w:t>Wszelkie koszty związane z czynnościami odbiorowymi przez instytucje zewnętrzne oraz wydaniem przez nie stosownych decyzji ponosi Wykonawca w ramach wynagrodzenia ryczałtowego, o którym mowa w niniejszym paragrafie.</w:t>
      </w:r>
    </w:p>
    <w:p w14:paraId="2EE1FE74" w14:textId="77777777" w:rsidR="008E4997" w:rsidRPr="008E4997" w:rsidRDefault="009A2162" w:rsidP="00833D33">
      <w:pPr>
        <w:pStyle w:val="Akapitzlist"/>
        <w:numPr>
          <w:ilvl w:val="0"/>
          <w:numId w:val="15"/>
        </w:numPr>
        <w:spacing w:after="200"/>
        <w:ind w:left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lastRenderedPageBreak/>
        <w:t xml:space="preserve">Przyjęta stawka VAT do </w:t>
      </w:r>
      <w:r w:rsidR="00F0213C" w:rsidRPr="00EC37D9">
        <w:rPr>
          <w:sz w:val="24"/>
          <w:szCs w:val="24"/>
        </w:rPr>
        <w:t>określenia</w:t>
      </w:r>
      <w:r w:rsidR="00BB5E68" w:rsidRPr="00EC37D9">
        <w:rPr>
          <w:sz w:val="24"/>
          <w:szCs w:val="24"/>
        </w:rPr>
        <w:t xml:space="preserve"> wynagrodzenia  ustalona  została w opar</w:t>
      </w:r>
      <w:r w:rsidRPr="00EC37D9">
        <w:rPr>
          <w:sz w:val="24"/>
          <w:szCs w:val="24"/>
        </w:rPr>
        <w:t>ciu</w:t>
      </w:r>
      <w:r w:rsidR="008E4997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przepisy ustawy o podatku</w:t>
      </w:r>
      <w:r w:rsidR="00BB5E68" w:rsidRPr="00EC37D9">
        <w:rPr>
          <w:sz w:val="24"/>
          <w:szCs w:val="24"/>
        </w:rPr>
        <w:t xml:space="preserve"> od towarów i usług</w:t>
      </w:r>
      <w:r w:rsidRPr="00EC37D9">
        <w:rPr>
          <w:sz w:val="24"/>
          <w:szCs w:val="24"/>
        </w:rPr>
        <w:t xml:space="preserve"> (VAT)</w:t>
      </w:r>
      <w:r w:rsidR="00BB5E68" w:rsidRPr="00EC37D9">
        <w:rPr>
          <w:sz w:val="24"/>
          <w:szCs w:val="24"/>
        </w:rPr>
        <w:t xml:space="preserve"> obowiązujące w dniu złożenia oferty. </w:t>
      </w:r>
      <w:r w:rsidR="00BB5E68" w:rsidRPr="00EC37D9">
        <w:rPr>
          <w:kern w:val="2"/>
          <w:sz w:val="24"/>
          <w:szCs w:val="24"/>
        </w:rPr>
        <w:t>Przy wystawianiu faktur, zostanie zastosowana stawka podatku od towarów</w:t>
      </w:r>
      <w:r w:rsidRPr="00EC37D9">
        <w:rPr>
          <w:kern w:val="2"/>
          <w:sz w:val="24"/>
          <w:szCs w:val="24"/>
        </w:rPr>
        <w:t xml:space="preserve"> i usług obowiązująca </w:t>
      </w:r>
      <w:r w:rsidR="00815773" w:rsidRPr="00EC37D9">
        <w:rPr>
          <w:kern w:val="2"/>
          <w:sz w:val="24"/>
          <w:szCs w:val="24"/>
        </w:rPr>
        <w:t xml:space="preserve"> </w:t>
      </w:r>
      <w:r w:rsidRPr="00EC37D9">
        <w:rPr>
          <w:kern w:val="2"/>
          <w:sz w:val="24"/>
          <w:szCs w:val="24"/>
        </w:rPr>
        <w:t>w dniu ich</w:t>
      </w:r>
      <w:r w:rsidR="00BB5E68" w:rsidRPr="00EC37D9">
        <w:rPr>
          <w:kern w:val="2"/>
          <w:sz w:val="24"/>
          <w:szCs w:val="24"/>
        </w:rPr>
        <w:t xml:space="preserve"> wystawienia (w dniu powstania obowiązku podatkowego).</w:t>
      </w:r>
    </w:p>
    <w:p w14:paraId="484B83CD" w14:textId="77777777" w:rsidR="00C3434A" w:rsidRPr="00C3434A" w:rsidRDefault="00C3434A" w:rsidP="00932794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  <w:lang w:eastAsia="en-US"/>
        </w:rPr>
      </w:pPr>
      <w:r w:rsidRPr="00C3434A">
        <w:rPr>
          <w:rFonts w:eastAsia="Calibri"/>
          <w:sz w:val="24"/>
          <w:szCs w:val="24"/>
          <w:lang w:eastAsia="en-US"/>
        </w:rPr>
        <w:t>Wynagrodzenie ryczałtowe o którym mowa w ust. 1 obejmuje wszystkie koszty związane z realizacją robót objętych dokumentacją projektową oraz specyfikacją techniczną wykonania i odbioru robót w tym ryzyko Wykonawcy z tytułu oszacowania wszelkich kosztów związanych z realizacją przedmiotu umowy, a także oddziaływania innych czynników mających lub mogących mieć wpływ na koszty. Wykonawca oświadcza, że wynagrodzenie ryczałtowe określone w ust. 1 uwzględnia wszelkie koszty wynikające z dokumentów i danych udostępnionych przez Zamawiającego, przeprowadzonej wizji lokalnej oraz oświadcza, że zapoznał się z wszelkimi warunkami i okolicznościami na placu budowy mającymi wpływ na finansową, rzeczową i terminową realizację zadania inwestycyjnego. Nieuwzględnienie przez Wykonawcę robót, które można było przewidzieć, obciąża wyłącznie Wykonawcę, który nie może – z tytułu ewentualnego zwiększenia ilości robót – żądać od Zamawiającego zwiększenia wynagrodzenia. Wykonawca oświadcza, że w ramach wynagrodzenia, o którym mowa w ust. 1 będzie realizował swoje obowiązki wynikające z udzielonej gwarancji i rękojmi.</w:t>
      </w:r>
    </w:p>
    <w:p w14:paraId="0CA38761" w14:textId="77777777" w:rsidR="00C3434A" w:rsidRPr="00C3434A" w:rsidRDefault="00C3434A" w:rsidP="00932794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  <w:lang w:eastAsia="en-US"/>
        </w:rPr>
      </w:pPr>
      <w:r w:rsidRPr="00C3434A">
        <w:rPr>
          <w:rFonts w:eastAsia="Calibri"/>
          <w:sz w:val="24"/>
          <w:szCs w:val="24"/>
          <w:lang w:eastAsia="en-US"/>
        </w:rPr>
        <w:t xml:space="preserve">W trakcie obowiązywania umowy wynagrodzenie Wykonawcy nie podlega zmianie. Zgodnie z zasadą wynagrodzenia ryczałtowego Wykonawca nie może żądać podwyższenia wynagrodzenia, chociażby w czasie zawarcia umowy nie można było przewidzieć rozmiaru lub kosztów prac. Oznacza to, że Wykonawca w ramach wynagrodzenia ryczałtowego zobowiązuje się do wykonania wszelkich robót i czynności koniecznych do zrealizowania przedmiotu umowy niezależnie od tego, czy zostały one przewidziane na dzień złożenia oferty (art. 632 Kodeksu cywilnego). </w:t>
      </w:r>
    </w:p>
    <w:p w14:paraId="6705BBD5" w14:textId="3627F273" w:rsidR="004C7BAE" w:rsidRPr="00C3434A" w:rsidRDefault="004C7BAE" w:rsidP="00C3434A">
      <w:pPr>
        <w:pStyle w:val="Tekstpodstawowy31"/>
        <w:numPr>
          <w:ilvl w:val="0"/>
          <w:numId w:val="15"/>
        </w:numPr>
        <w:spacing w:before="0" w:beforeAutospacing="0" w:after="0" w:afterAutospacing="0" w:line="240" w:lineRule="auto"/>
        <w:ind w:left="284" w:right="57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</w:pPr>
      <w:r w:rsidRPr="00C3434A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W przypadku, gdy w budżecie Zamawiającego brak będzie wystarczających środków finansowych na zapłatę tych robót, Zamawiający może odstąpić od niezrealizowanej części przedmiotu umowy, </w:t>
      </w:r>
      <w:r w:rsidR="00BB5E68" w:rsidRPr="00C3434A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w terminie 30 dni od </w:t>
      </w:r>
      <w:r w:rsidR="002F2E48" w:rsidRPr="00C3434A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dnia, kiedy  otrzymał informację</w:t>
      </w:r>
      <w:r w:rsidR="00DB0740" w:rsidRPr="00C3434A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.</w:t>
      </w:r>
      <w:r w:rsidR="002F2E48" w:rsidRPr="00C3434A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 </w:t>
      </w:r>
    </w:p>
    <w:p w14:paraId="6203BC75" w14:textId="77777777" w:rsidR="001B2277" w:rsidRPr="00EC37D9" w:rsidRDefault="001B2277" w:rsidP="00833D33">
      <w:pPr>
        <w:numPr>
          <w:ilvl w:val="0"/>
          <w:numId w:val="15"/>
        </w:numPr>
        <w:ind w:left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Wykonawca oświadcza, że jest płatnikiem podatku VAT, uprawnionym do wystawienia faktury VAT. </w:t>
      </w:r>
    </w:p>
    <w:p w14:paraId="4461CBCA" w14:textId="77777777" w:rsidR="0054254D" w:rsidRPr="00EC37D9" w:rsidRDefault="0054254D" w:rsidP="00833D33">
      <w:pPr>
        <w:numPr>
          <w:ilvl w:val="0"/>
          <w:numId w:val="15"/>
        </w:numPr>
        <w:ind w:left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Wykonawca </w:t>
      </w:r>
      <w:r w:rsidR="008E6F28" w:rsidRPr="00EC37D9">
        <w:rPr>
          <w:sz w:val="24"/>
          <w:szCs w:val="24"/>
        </w:rPr>
        <w:t xml:space="preserve">oświadcza, że środki finansowe </w:t>
      </w:r>
      <w:r w:rsidR="00BB5E68" w:rsidRPr="00EC37D9">
        <w:rPr>
          <w:sz w:val="24"/>
          <w:szCs w:val="24"/>
        </w:rPr>
        <w:t xml:space="preserve">z tytułu wynagrodzenia </w:t>
      </w:r>
      <w:r w:rsidRPr="00EC37D9">
        <w:rPr>
          <w:sz w:val="24"/>
          <w:szCs w:val="24"/>
        </w:rPr>
        <w:t xml:space="preserve">za złożoną fakturę </w:t>
      </w:r>
      <w:r w:rsidR="00024EAA" w:rsidRPr="00EC37D9">
        <w:rPr>
          <w:sz w:val="24"/>
          <w:szCs w:val="24"/>
        </w:rPr>
        <w:t>należy przekazać</w:t>
      </w:r>
      <w:r w:rsidR="00BB5E68" w:rsidRPr="00EC37D9">
        <w:rPr>
          <w:sz w:val="24"/>
          <w:szCs w:val="24"/>
        </w:rPr>
        <w:t xml:space="preserve"> na </w:t>
      </w:r>
      <w:r w:rsidR="00E01161" w:rsidRPr="00EC37D9">
        <w:rPr>
          <w:sz w:val="24"/>
          <w:szCs w:val="24"/>
        </w:rPr>
        <w:t xml:space="preserve">jego </w:t>
      </w:r>
      <w:r w:rsidR="00BB5E68" w:rsidRPr="00EC37D9">
        <w:rPr>
          <w:sz w:val="24"/>
          <w:szCs w:val="24"/>
        </w:rPr>
        <w:t>rachunek bankowy</w:t>
      </w:r>
      <w:r w:rsidRPr="00EC37D9">
        <w:rPr>
          <w:sz w:val="24"/>
          <w:szCs w:val="24"/>
        </w:rPr>
        <w:t xml:space="preserve"> Nr</w:t>
      </w:r>
      <w:r w:rsidR="002F4FAC">
        <w:rPr>
          <w:sz w:val="24"/>
          <w:szCs w:val="24"/>
        </w:rPr>
        <w:t xml:space="preserve"> …………………………………………..</w:t>
      </w:r>
      <w:r w:rsidRPr="00EC37D9">
        <w:rPr>
          <w:sz w:val="24"/>
          <w:szCs w:val="24"/>
        </w:rPr>
        <w:t>.</w:t>
      </w:r>
    </w:p>
    <w:p w14:paraId="76D3E4D0" w14:textId="77777777" w:rsidR="00513368" w:rsidRPr="00380748" w:rsidRDefault="00513368" w:rsidP="00833D33">
      <w:pPr>
        <w:pStyle w:val="Bezodstpw"/>
        <w:numPr>
          <w:ilvl w:val="0"/>
          <w:numId w:val="15"/>
        </w:numPr>
        <w:ind w:left="284" w:hanging="426"/>
        <w:jc w:val="both"/>
        <w:rPr>
          <w:rFonts w:eastAsia="Calibri"/>
          <w:sz w:val="24"/>
          <w:szCs w:val="24"/>
        </w:rPr>
      </w:pPr>
      <w:r w:rsidRPr="00380748">
        <w:rPr>
          <w:rFonts w:eastAsia="Calibri"/>
          <w:sz w:val="24"/>
          <w:szCs w:val="24"/>
        </w:rPr>
        <w:t>W przypadku zatrudnienia Podwykonawców i dal</w:t>
      </w:r>
      <w:r w:rsidR="00BB5E68" w:rsidRPr="00380748">
        <w:rPr>
          <w:rFonts w:eastAsia="Calibri"/>
          <w:sz w:val="24"/>
          <w:szCs w:val="24"/>
        </w:rPr>
        <w:t>szych Podwykonawców, dodatkowym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Pr="00380748">
        <w:rPr>
          <w:rFonts w:eastAsia="Calibri"/>
          <w:sz w:val="24"/>
          <w:szCs w:val="24"/>
        </w:rPr>
        <w:t>warunkującym wypłatę wynagrodzenia załącznikiem do faktur przejściowych, jest dowód zapłaty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Pr="00380748">
        <w:rPr>
          <w:rFonts w:eastAsia="Calibri"/>
          <w:sz w:val="24"/>
          <w:szCs w:val="24"/>
        </w:rPr>
        <w:t xml:space="preserve">wymagalnego </w:t>
      </w:r>
      <w:r w:rsidR="00E01161" w:rsidRPr="00380748">
        <w:rPr>
          <w:rFonts w:eastAsia="Calibri"/>
          <w:sz w:val="24"/>
          <w:szCs w:val="24"/>
        </w:rPr>
        <w:t xml:space="preserve">i należnego </w:t>
      </w:r>
      <w:r w:rsidRPr="00380748">
        <w:rPr>
          <w:rFonts w:eastAsia="Calibri"/>
          <w:sz w:val="24"/>
          <w:szCs w:val="24"/>
        </w:rPr>
        <w:t>wynagrodzenia dla Podwykonawcy i dalszych Podwykonawców</w:t>
      </w:r>
      <w:r w:rsidR="00BB4134" w:rsidRPr="00380748">
        <w:rPr>
          <w:rFonts w:eastAsia="Calibri"/>
          <w:sz w:val="24"/>
          <w:szCs w:val="24"/>
        </w:rPr>
        <w:t xml:space="preserve"> oraz pisemne oświadczenie o uregulowaniu przez Wykonawcę względem nich wszelkich zobowiązań wynikających </w:t>
      </w:r>
      <w:r w:rsidRPr="00380748">
        <w:rPr>
          <w:rFonts w:eastAsia="Calibri"/>
          <w:sz w:val="24"/>
          <w:szCs w:val="24"/>
        </w:rPr>
        <w:t>z zawartych i zaakceptowanych przez Zamawiającego umów</w:t>
      </w:r>
      <w:r w:rsidR="00BB5E68" w:rsidRPr="00380748">
        <w:rPr>
          <w:rFonts w:eastAsia="Calibri"/>
          <w:sz w:val="24"/>
          <w:szCs w:val="24"/>
        </w:rPr>
        <w:t xml:space="preserve"> podwykonawczych lub z dalszymi podwykonawcami</w:t>
      </w:r>
      <w:r w:rsidRPr="00380748">
        <w:rPr>
          <w:rFonts w:eastAsia="Calibri"/>
          <w:sz w:val="24"/>
          <w:szCs w:val="24"/>
        </w:rPr>
        <w:t xml:space="preserve">, natomiast do faktury końcowej </w:t>
      </w:r>
      <w:r w:rsidR="0039590A" w:rsidRPr="00380748">
        <w:rPr>
          <w:rFonts w:eastAsia="Calibri"/>
          <w:sz w:val="24"/>
          <w:szCs w:val="24"/>
        </w:rPr>
        <w:t>–</w:t>
      </w:r>
      <w:r w:rsidRPr="00380748">
        <w:rPr>
          <w:rFonts w:eastAsia="Calibri"/>
          <w:sz w:val="24"/>
          <w:szCs w:val="24"/>
        </w:rPr>
        <w:t xml:space="preserve"> kopia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Pr="00380748">
        <w:rPr>
          <w:rFonts w:eastAsia="Calibri"/>
          <w:sz w:val="24"/>
          <w:szCs w:val="24"/>
        </w:rPr>
        <w:t>wszystkich dowodów zapłaty</w:t>
      </w:r>
      <w:r w:rsidR="00BB4134" w:rsidRPr="00380748">
        <w:rPr>
          <w:rFonts w:eastAsia="Calibri"/>
          <w:sz w:val="24"/>
          <w:szCs w:val="24"/>
        </w:rPr>
        <w:t xml:space="preserve"> oraz pisemne oświadczenie</w:t>
      </w:r>
      <w:r w:rsidR="00C36F8C">
        <w:rPr>
          <w:rFonts w:eastAsia="Calibri"/>
          <w:sz w:val="24"/>
          <w:szCs w:val="24"/>
        </w:rPr>
        <w:br/>
      </w:r>
      <w:r w:rsidR="00BB4134" w:rsidRPr="00380748">
        <w:rPr>
          <w:rFonts w:eastAsia="Calibri"/>
          <w:sz w:val="24"/>
          <w:szCs w:val="24"/>
        </w:rPr>
        <w:t>o uregulowaniu przez Wykonawcę względem nich wszelkich zobowiązań</w:t>
      </w:r>
      <w:r w:rsidRPr="00380748">
        <w:rPr>
          <w:rFonts w:eastAsia="Calibri"/>
          <w:sz w:val="24"/>
          <w:szCs w:val="24"/>
        </w:rPr>
        <w:t>. Za dowód zapłaty należy rozumieć p</w:t>
      </w:r>
      <w:r w:rsidR="00E01161" w:rsidRPr="00380748">
        <w:rPr>
          <w:rFonts w:eastAsia="Calibri"/>
          <w:sz w:val="24"/>
          <w:szCs w:val="24"/>
        </w:rPr>
        <w:t>otwierdzoną</w:t>
      </w:r>
      <w:r w:rsidRPr="00380748">
        <w:rPr>
          <w:rFonts w:eastAsia="Calibri"/>
          <w:sz w:val="24"/>
          <w:szCs w:val="24"/>
        </w:rPr>
        <w:t xml:space="preserve"> za zgodność</w:t>
      </w:r>
      <w:r w:rsidR="0039590A" w:rsidRPr="00380748">
        <w:rPr>
          <w:rFonts w:eastAsia="Calibri"/>
          <w:sz w:val="24"/>
          <w:szCs w:val="24"/>
        </w:rPr>
        <w:t xml:space="preserve"> </w:t>
      </w:r>
      <w:r w:rsidR="00BB4134" w:rsidRPr="00380748">
        <w:rPr>
          <w:rFonts w:eastAsia="Calibri"/>
          <w:sz w:val="24"/>
          <w:szCs w:val="24"/>
        </w:rPr>
        <w:t>z oryginałem kopię</w:t>
      </w:r>
      <w:r w:rsidRPr="00380748">
        <w:rPr>
          <w:rFonts w:eastAsia="Calibri"/>
          <w:sz w:val="24"/>
          <w:szCs w:val="24"/>
        </w:rPr>
        <w:t xml:space="preserve"> przelewu płatności na konto Podwykonawcy lub dalszego Podwykonawcy.</w:t>
      </w:r>
    </w:p>
    <w:p w14:paraId="39FDF700" w14:textId="77777777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92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 przypadku uchylania si</w:t>
      </w:r>
      <w:r w:rsidR="004C03CF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 xml:space="preserve"> od obowi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zku zapłaty odpowiednio przez Wykonawc</w:t>
      </w:r>
      <w:r w:rsidR="004C03CF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, Podwykonawc</w:t>
      </w:r>
      <w:r w:rsidR="004C03CF" w:rsidRPr="00EC37D9">
        <w:rPr>
          <w:rFonts w:eastAsia="Calibri"/>
          <w:sz w:val="24"/>
          <w:szCs w:val="24"/>
        </w:rPr>
        <w:t>ę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lub dalszego Podwykonawc</w:t>
      </w:r>
      <w:r w:rsidR="004C03CF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, Zamawiaj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 dokona 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rednio zapłaty wymagalnego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wynagro</w:t>
      </w:r>
      <w:r w:rsidR="00E01161" w:rsidRPr="00EC37D9">
        <w:rPr>
          <w:rFonts w:eastAsia="Calibri"/>
          <w:sz w:val="24"/>
          <w:szCs w:val="24"/>
        </w:rPr>
        <w:t>dzenia Podwykonawcy lub dalszemu</w:t>
      </w:r>
      <w:r w:rsidRPr="00EC37D9">
        <w:rPr>
          <w:rFonts w:eastAsia="Calibri"/>
          <w:sz w:val="24"/>
          <w:szCs w:val="24"/>
        </w:rPr>
        <w:t xml:space="preserve"> Podwykonawcy, zgodnie</w:t>
      </w:r>
      <w:r w:rsidR="00C36F8C">
        <w:rPr>
          <w:rFonts w:eastAsia="Calibri"/>
          <w:sz w:val="24"/>
          <w:szCs w:val="24"/>
        </w:rPr>
        <w:br/>
      </w:r>
      <w:r w:rsidRPr="00EC37D9">
        <w:rPr>
          <w:rFonts w:eastAsia="Calibri"/>
          <w:sz w:val="24"/>
          <w:szCs w:val="24"/>
        </w:rPr>
        <w:t>z zaakceptowanymi przez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siebie umowami o podwykonawstwo</w:t>
      </w:r>
      <w:r w:rsidR="00E01161" w:rsidRPr="00EC37D9">
        <w:rPr>
          <w:rFonts w:eastAsia="Calibri"/>
          <w:sz w:val="24"/>
          <w:szCs w:val="24"/>
        </w:rPr>
        <w:t xml:space="preserve"> lub dalsze podwykonawstwo</w:t>
      </w:r>
      <w:r w:rsidRPr="00EC37D9">
        <w:rPr>
          <w:rFonts w:eastAsia="Calibri"/>
          <w:sz w:val="24"/>
          <w:szCs w:val="24"/>
        </w:rPr>
        <w:t>, którego przedmiotem s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 xml:space="preserve"> robo</w:t>
      </w:r>
      <w:r w:rsidR="00BB4134" w:rsidRPr="00EC37D9">
        <w:rPr>
          <w:rFonts w:eastAsia="Calibri"/>
          <w:sz w:val="24"/>
          <w:szCs w:val="24"/>
        </w:rPr>
        <w:t>ty budowlane</w:t>
      </w:r>
      <w:r w:rsidRPr="00EC37D9">
        <w:rPr>
          <w:rFonts w:eastAsia="Calibri"/>
          <w:sz w:val="24"/>
          <w:szCs w:val="24"/>
        </w:rPr>
        <w:t>.</w:t>
      </w:r>
    </w:p>
    <w:p w14:paraId="5EF98328" w14:textId="0D625A9B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25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rednia zapłata w</w:t>
      </w:r>
      <w:r w:rsidR="00E01161" w:rsidRPr="00EC37D9">
        <w:rPr>
          <w:rFonts w:eastAsia="Calibri"/>
          <w:sz w:val="24"/>
          <w:szCs w:val="24"/>
        </w:rPr>
        <w:t>edłu</w:t>
      </w:r>
      <w:r w:rsidRPr="00EC37D9">
        <w:rPr>
          <w:rFonts w:eastAsia="Calibri"/>
          <w:sz w:val="24"/>
          <w:szCs w:val="24"/>
        </w:rPr>
        <w:t>g ust</w:t>
      </w:r>
      <w:r w:rsidR="00B55431" w:rsidRPr="00EC37D9">
        <w:rPr>
          <w:rFonts w:eastAsia="Calibri"/>
          <w:sz w:val="24"/>
          <w:szCs w:val="24"/>
        </w:rPr>
        <w:t xml:space="preserve">. </w:t>
      </w:r>
      <w:r w:rsidR="00C91D6F">
        <w:rPr>
          <w:rFonts w:eastAsia="Calibri"/>
          <w:sz w:val="24"/>
          <w:szCs w:val="24"/>
        </w:rPr>
        <w:t>9</w:t>
      </w:r>
      <w:r w:rsidRPr="00EC37D9">
        <w:rPr>
          <w:rFonts w:eastAsia="Calibri"/>
          <w:sz w:val="24"/>
          <w:szCs w:val="24"/>
        </w:rPr>
        <w:t xml:space="preserve"> obejmuje wył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cznie nale</w:t>
      </w:r>
      <w:r w:rsidR="004C03CF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 xml:space="preserve">ne wynagrodzenie, bez odsetek </w:t>
      </w:r>
      <w:r w:rsidR="00FA7CA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nale</w:t>
      </w:r>
      <w:r w:rsidR="004C03CF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nych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Podwykonawcy lub dalszemu Podwykonawcy.</w:t>
      </w:r>
    </w:p>
    <w:p w14:paraId="25296C4D" w14:textId="113AACC0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25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lastRenderedPageBreak/>
        <w:t>Przed dokonaniem 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redniej zapłaty Zamawiaj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 umo</w:t>
      </w:r>
      <w:r w:rsidR="004C03CF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liwi Wykonawcy zgłoszenie pisemnych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uwag dotycz</w:t>
      </w:r>
      <w:r w:rsidR="004C03CF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cych zasadno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ci bezpo</w:t>
      </w:r>
      <w:r w:rsidR="004C03CF" w:rsidRPr="00EC37D9">
        <w:rPr>
          <w:rFonts w:eastAsia="Calibri"/>
          <w:sz w:val="24"/>
          <w:szCs w:val="24"/>
        </w:rPr>
        <w:t>ś</w:t>
      </w:r>
      <w:r w:rsidRPr="00EC37D9">
        <w:rPr>
          <w:rFonts w:eastAsia="Calibri"/>
          <w:sz w:val="24"/>
          <w:szCs w:val="24"/>
        </w:rPr>
        <w:t>redniej zapłaty wynagrodzenia Podwykonawcy lub dalszemu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Podwykonawcy, o których mowa w ust.</w:t>
      </w:r>
      <w:r w:rsidR="00B55431" w:rsidRPr="00EC37D9">
        <w:rPr>
          <w:rFonts w:eastAsia="Calibri"/>
          <w:sz w:val="24"/>
          <w:szCs w:val="24"/>
        </w:rPr>
        <w:t xml:space="preserve"> </w:t>
      </w:r>
      <w:r w:rsidR="00C91D6F">
        <w:rPr>
          <w:rFonts w:eastAsia="Calibri"/>
          <w:sz w:val="24"/>
          <w:szCs w:val="24"/>
        </w:rPr>
        <w:t>9</w:t>
      </w:r>
      <w:r w:rsidRPr="00EC37D9">
        <w:rPr>
          <w:rFonts w:eastAsia="Calibri"/>
          <w:sz w:val="24"/>
          <w:szCs w:val="24"/>
        </w:rPr>
        <w:t>. Termin zgłaszania uwag – 8 dni</w:t>
      </w:r>
      <w:r w:rsidR="00DA1AC9" w:rsidRPr="00EC37D9">
        <w:rPr>
          <w:rFonts w:eastAsia="Calibri"/>
          <w:sz w:val="24"/>
          <w:szCs w:val="24"/>
        </w:rPr>
        <w:t xml:space="preserve"> roboczych</w:t>
      </w:r>
      <w:r w:rsidRPr="00EC37D9">
        <w:rPr>
          <w:rFonts w:eastAsia="Calibri"/>
          <w:sz w:val="24"/>
          <w:szCs w:val="24"/>
        </w:rPr>
        <w:t xml:space="preserve"> od daty dor</w:t>
      </w:r>
      <w:r w:rsidR="006A6B44" w:rsidRPr="00EC37D9">
        <w:rPr>
          <w:rFonts w:eastAsia="Calibri"/>
          <w:sz w:val="24"/>
          <w:szCs w:val="24"/>
        </w:rPr>
        <w:t>ę</w:t>
      </w:r>
      <w:r w:rsidRPr="00EC37D9">
        <w:rPr>
          <w:rFonts w:eastAsia="Calibri"/>
          <w:sz w:val="24"/>
          <w:szCs w:val="24"/>
        </w:rPr>
        <w:t>czenia tej</w:t>
      </w:r>
      <w:r w:rsidR="0039590A" w:rsidRPr="00EC37D9">
        <w:rPr>
          <w:rFonts w:eastAsia="Calibri"/>
          <w:sz w:val="24"/>
          <w:szCs w:val="24"/>
        </w:rPr>
        <w:t xml:space="preserve"> </w:t>
      </w:r>
      <w:r w:rsidRPr="00EC37D9">
        <w:rPr>
          <w:rFonts w:eastAsia="Calibri"/>
          <w:sz w:val="24"/>
          <w:szCs w:val="24"/>
        </w:rPr>
        <w:t>informacji do Wykonawcy.</w:t>
      </w:r>
    </w:p>
    <w:p w14:paraId="412C867C" w14:textId="1301FD52" w:rsidR="00513368" w:rsidRPr="00EC37D9" w:rsidRDefault="00513368" w:rsidP="00833D33">
      <w:pPr>
        <w:numPr>
          <w:ilvl w:val="0"/>
          <w:numId w:val="15"/>
        </w:numPr>
        <w:autoSpaceDE w:val="0"/>
        <w:autoSpaceDN w:val="0"/>
        <w:adjustRightInd w:val="0"/>
        <w:ind w:left="284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W przypadku zgłoszenia uwag, o których mowa w ust.</w:t>
      </w:r>
      <w:r w:rsidR="00B55431" w:rsidRPr="00EC37D9">
        <w:rPr>
          <w:rFonts w:eastAsia="Calibri"/>
          <w:sz w:val="24"/>
          <w:szCs w:val="24"/>
        </w:rPr>
        <w:t xml:space="preserve"> </w:t>
      </w:r>
      <w:r w:rsidR="00374BD1" w:rsidRPr="00EC37D9">
        <w:rPr>
          <w:rFonts w:eastAsia="Calibri"/>
          <w:sz w:val="24"/>
          <w:szCs w:val="24"/>
        </w:rPr>
        <w:t>1</w:t>
      </w:r>
      <w:r w:rsidR="00C91D6F">
        <w:rPr>
          <w:rFonts w:eastAsia="Calibri"/>
          <w:sz w:val="24"/>
          <w:szCs w:val="24"/>
        </w:rPr>
        <w:t>1</w:t>
      </w:r>
      <w:r w:rsidRPr="00EC37D9">
        <w:rPr>
          <w:rFonts w:eastAsia="Calibri"/>
          <w:sz w:val="24"/>
          <w:szCs w:val="24"/>
        </w:rPr>
        <w:t>, Zamawiaj</w:t>
      </w:r>
      <w:r w:rsidR="00FD359D" w:rsidRPr="00EC37D9">
        <w:rPr>
          <w:rFonts w:eastAsia="Calibri"/>
          <w:sz w:val="24"/>
          <w:szCs w:val="24"/>
        </w:rPr>
        <w:t>ą</w:t>
      </w:r>
      <w:r w:rsidRPr="00EC37D9">
        <w:rPr>
          <w:rFonts w:eastAsia="Calibri"/>
          <w:sz w:val="24"/>
          <w:szCs w:val="24"/>
        </w:rPr>
        <w:t>cy mo</w:t>
      </w:r>
      <w:r w:rsidR="00FD359D" w:rsidRPr="00EC37D9">
        <w:rPr>
          <w:rFonts w:eastAsia="Calibri"/>
          <w:sz w:val="24"/>
          <w:szCs w:val="24"/>
        </w:rPr>
        <w:t>ż</w:t>
      </w:r>
      <w:r w:rsidRPr="00EC37D9">
        <w:rPr>
          <w:rFonts w:eastAsia="Calibri"/>
          <w:sz w:val="24"/>
          <w:szCs w:val="24"/>
        </w:rPr>
        <w:t>e:</w:t>
      </w:r>
    </w:p>
    <w:p w14:paraId="64302BF2" w14:textId="77777777" w:rsidR="00B7319D" w:rsidRPr="00EC37D9" w:rsidRDefault="00B7319D" w:rsidP="00833D33">
      <w:pPr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nie dokonać bezpo</w:t>
      </w:r>
      <w:r w:rsidR="0053743A" w:rsidRPr="00EC37D9">
        <w:rPr>
          <w:rFonts w:eastAsia="Calibri"/>
          <w:sz w:val="24"/>
          <w:szCs w:val="24"/>
        </w:rPr>
        <w:t>średniej zapłaty wynagrodzenia Podwykonawcy lub dalszemu Podwykonawcy, jeżeli W</w:t>
      </w:r>
      <w:r w:rsidRPr="00EC37D9">
        <w:rPr>
          <w:rFonts w:eastAsia="Calibri"/>
          <w:sz w:val="24"/>
          <w:szCs w:val="24"/>
        </w:rPr>
        <w:t>ykonawca wykaże niezasadność takiej zapłaty, albo</w:t>
      </w:r>
      <w:r w:rsidR="00723513" w:rsidRPr="00EC37D9">
        <w:rPr>
          <w:rFonts w:eastAsia="Calibri"/>
          <w:sz w:val="24"/>
          <w:szCs w:val="24"/>
        </w:rPr>
        <w:t>,</w:t>
      </w:r>
    </w:p>
    <w:p w14:paraId="2712C825" w14:textId="77777777" w:rsidR="00B7319D" w:rsidRPr="00EC37D9" w:rsidRDefault="00B7319D" w:rsidP="00833D33">
      <w:pPr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złożyć do de</w:t>
      </w:r>
      <w:r w:rsidR="00DA1AC9" w:rsidRPr="00EC37D9">
        <w:rPr>
          <w:rFonts w:eastAsia="Calibri"/>
          <w:sz w:val="24"/>
          <w:szCs w:val="24"/>
        </w:rPr>
        <w:t>pozytu są</w:t>
      </w:r>
      <w:r w:rsidRPr="00EC37D9">
        <w:rPr>
          <w:rFonts w:eastAsia="Calibri"/>
          <w:sz w:val="24"/>
          <w:szCs w:val="24"/>
        </w:rPr>
        <w:t>dowego kwotę potrz</w:t>
      </w:r>
      <w:r w:rsidR="00D64386" w:rsidRPr="00EC37D9">
        <w:rPr>
          <w:rFonts w:eastAsia="Calibri"/>
          <w:sz w:val="24"/>
          <w:szCs w:val="24"/>
        </w:rPr>
        <w:t>ebną</w:t>
      </w:r>
      <w:r w:rsidR="0053743A" w:rsidRPr="00EC37D9">
        <w:rPr>
          <w:rFonts w:eastAsia="Calibri"/>
          <w:sz w:val="24"/>
          <w:szCs w:val="24"/>
        </w:rPr>
        <w:t xml:space="preserve"> na pokrycie wynagrodzenia Podwykonawcy lub dalszemu P</w:t>
      </w:r>
      <w:r w:rsidRPr="00EC37D9">
        <w:rPr>
          <w:rFonts w:eastAsia="Calibri"/>
          <w:sz w:val="24"/>
          <w:szCs w:val="24"/>
        </w:rPr>
        <w:t>odwykonawcy w przypadku istnienia zasadniczej wątpliwości Zamawiającego co do wysokości należnej zapłaty lub podmiotu, któremu płatność się należy, albo</w:t>
      </w:r>
    </w:p>
    <w:p w14:paraId="1694F621" w14:textId="77777777" w:rsidR="00B7319D" w:rsidRPr="00EC37D9" w:rsidRDefault="00B7319D" w:rsidP="00833D33">
      <w:pPr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dokonać bezpośredniej zapłaty wynagrodzenia</w:t>
      </w:r>
      <w:r w:rsidR="0053743A" w:rsidRPr="00EC37D9">
        <w:rPr>
          <w:rFonts w:eastAsia="Calibri"/>
          <w:sz w:val="24"/>
          <w:szCs w:val="24"/>
        </w:rPr>
        <w:t xml:space="preserve"> Podwykonawcy lub dalszemu Podwykonawcy, jeżeli Podwykonawca lub dalszy P</w:t>
      </w:r>
      <w:r w:rsidRPr="00EC37D9">
        <w:rPr>
          <w:rFonts w:eastAsia="Calibri"/>
          <w:sz w:val="24"/>
          <w:szCs w:val="24"/>
        </w:rPr>
        <w:t>odwykonawca wykaże zasadność takiej zapłaty.</w:t>
      </w:r>
    </w:p>
    <w:p w14:paraId="6BB31CCA" w14:textId="358CEFCF" w:rsidR="00513368" w:rsidRPr="00EC37D9" w:rsidRDefault="00853F20" w:rsidP="00833D33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1</w:t>
      </w:r>
      <w:r w:rsidR="00BF3144" w:rsidRPr="00EC37D9">
        <w:rPr>
          <w:rFonts w:eastAsia="Calibri"/>
          <w:sz w:val="24"/>
          <w:szCs w:val="24"/>
        </w:rPr>
        <w:t>5</w:t>
      </w:r>
      <w:r w:rsidRPr="00EC37D9">
        <w:rPr>
          <w:rFonts w:eastAsia="Calibri"/>
          <w:sz w:val="24"/>
          <w:szCs w:val="24"/>
        </w:rPr>
        <w:t>.</w:t>
      </w:r>
      <w:r w:rsidR="00C36F8C">
        <w:rPr>
          <w:rFonts w:eastAsia="Calibri"/>
          <w:sz w:val="24"/>
          <w:szCs w:val="24"/>
        </w:rPr>
        <w:tab/>
      </w:r>
      <w:r w:rsidR="00513368" w:rsidRPr="00EC37D9">
        <w:rPr>
          <w:rFonts w:eastAsia="Calibri"/>
          <w:sz w:val="24"/>
          <w:szCs w:val="24"/>
        </w:rPr>
        <w:t>W przypadku dokonania bezpo</w:t>
      </w:r>
      <w:r w:rsidR="00FD359D" w:rsidRPr="00EC37D9">
        <w:rPr>
          <w:rFonts w:eastAsia="Calibri"/>
          <w:sz w:val="24"/>
          <w:szCs w:val="24"/>
        </w:rPr>
        <w:t>ś</w:t>
      </w:r>
      <w:r w:rsidR="00513368" w:rsidRPr="00EC37D9">
        <w:rPr>
          <w:rFonts w:eastAsia="Calibri"/>
          <w:sz w:val="24"/>
          <w:szCs w:val="24"/>
        </w:rPr>
        <w:t>redniej zapłaty wynagrodzenia Podwykonawcy lub dalszemu</w:t>
      </w:r>
      <w:r w:rsidR="00B7319D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Podwykonawcy, o których mowa w ust.</w:t>
      </w:r>
      <w:r w:rsidR="00B55431" w:rsidRPr="00EC37D9">
        <w:rPr>
          <w:rFonts w:eastAsia="Calibri"/>
          <w:sz w:val="24"/>
          <w:szCs w:val="24"/>
        </w:rPr>
        <w:t xml:space="preserve"> </w:t>
      </w:r>
      <w:r w:rsidR="00C91D6F">
        <w:rPr>
          <w:rFonts w:eastAsia="Calibri"/>
          <w:sz w:val="24"/>
          <w:szCs w:val="24"/>
        </w:rPr>
        <w:t>9</w:t>
      </w:r>
      <w:r w:rsidR="00513368" w:rsidRPr="00EC37D9">
        <w:rPr>
          <w:rFonts w:eastAsia="Calibri"/>
          <w:sz w:val="24"/>
          <w:szCs w:val="24"/>
        </w:rPr>
        <w:t>, Zamawiaj</w:t>
      </w:r>
      <w:r w:rsidR="00FD359D" w:rsidRPr="00EC37D9">
        <w:rPr>
          <w:rFonts w:eastAsia="Calibri"/>
          <w:sz w:val="24"/>
          <w:szCs w:val="24"/>
        </w:rPr>
        <w:t>ą</w:t>
      </w:r>
      <w:r w:rsidR="000C64A7" w:rsidRPr="00EC37D9">
        <w:rPr>
          <w:rFonts w:eastAsia="Calibri"/>
          <w:sz w:val="24"/>
          <w:szCs w:val="24"/>
        </w:rPr>
        <w:t>cy potrą</w:t>
      </w:r>
      <w:r w:rsidR="00513368" w:rsidRPr="00EC37D9">
        <w:rPr>
          <w:rFonts w:eastAsia="Calibri"/>
          <w:sz w:val="24"/>
          <w:szCs w:val="24"/>
        </w:rPr>
        <w:t>ci kwot</w:t>
      </w:r>
      <w:r w:rsidR="00FD359D" w:rsidRPr="00EC37D9">
        <w:rPr>
          <w:rFonts w:eastAsia="Calibri"/>
          <w:sz w:val="24"/>
          <w:szCs w:val="24"/>
        </w:rPr>
        <w:t>ę</w:t>
      </w:r>
      <w:r w:rsidR="00513368" w:rsidRPr="00EC37D9">
        <w:rPr>
          <w:rFonts w:eastAsia="Calibri"/>
          <w:sz w:val="24"/>
          <w:szCs w:val="24"/>
        </w:rPr>
        <w:t xml:space="preserve"> wypłaconego wynagrodzenia</w:t>
      </w:r>
      <w:r w:rsidR="00B7319D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 wynagrodzenia nale</w:t>
      </w:r>
      <w:r w:rsidR="00FD359D" w:rsidRPr="00EC37D9">
        <w:rPr>
          <w:rFonts w:eastAsia="Calibri"/>
          <w:sz w:val="24"/>
          <w:szCs w:val="24"/>
        </w:rPr>
        <w:t>ż</w:t>
      </w:r>
      <w:r w:rsidR="00513368" w:rsidRPr="00EC37D9">
        <w:rPr>
          <w:rFonts w:eastAsia="Calibri"/>
          <w:sz w:val="24"/>
          <w:szCs w:val="24"/>
        </w:rPr>
        <w:t>nego Wykonawcy.</w:t>
      </w:r>
    </w:p>
    <w:p w14:paraId="51645230" w14:textId="77777777" w:rsidR="00513368" w:rsidRPr="00EC37D9" w:rsidRDefault="00B7319D" w:rsidP="00833D33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1</w:t>
      </w:r>
      <w:r w:rsidR="00BF3144" w:rsidRPr="00EC37D9">
        <w:rPr>
          <w:rFonts w:eastAsia="Calibri"/>
          <w:sz w:val="24"/>
          <w:szCs w:val="24"/>
        </w:rPr>
        <w:t>6</w:t>
      </w:r>
      <w:r w:rsidRPr="00EC37D9">
        <w:rPr>
          <w:rFonts w:eastAsia="Calibri"/>
          <w:sz w:val="24"/>
          <w:szCs w:val="24"/>
        </w:rPr>
        <w:t>.</w:t>
      </w:r>
      <w:r w:rsidR="00C36F8C">
        <w:rPr>
          <w:rFonts w:eastAsia="Calibri"/>
          <w:sz w:val="24"/>
          <w:szCs w:val="24"/>
        </w:rPr>
        <w:tab/>
      </w:r>
      <w:r w:rsidRPr="00EC37D9">
        <w:rPr>
          <w:rFonts w:eastAsia="Calibri"/>
          <w:sz w:val="24"/>
          <w:szCs w:val="24"/>
        </w:rPr>
        <w:t>Zamawiają</w:t>
      </w:r>
      <w:r w:rsidR="00513368" w:rsidRPr="00EC37D9">
        <w:rPr>
          <w:rFonts w:eastAsia="Calibri"/>
          <w:sz w:val="24"/>
          <w:szCs w:val="24"/>
        </w:rPr>
        <w:t xml:space="preserve">cy wstrzyma, do czasu ustania przyczyny, </w:t>
      </w:r>
      <w:r w:rsidR="008C6921" w:rsidRPr="00EC37D9">
        <w:rPr>
          <w:rFonts w:eastAsia="Calibri"/>
          <w:sz w:val="24"/>
          <w:szCs w:val="24"/>
        </w:rPr>
        <w:t>płatność</w:t>
      </w:r>
      <w:r w:rsidR="00513368" w:rsidRPr="00EC37D9">
        <w:rPr>
          <w:rFonts w:eastAsia="Calibri"/>
          <w:sz w:val="24"/>
          <w:szCs w:val="24"/>
        </w:rPr>
        <w:t xml:space="preserve"> faktury -</w:t>
      </w:r>
      <w:r w:rsidR="008C6921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w cało</w:t>
      </w:r>
      <w:r w:rsidR="008C6921" w:rsidRPr="00EC37D9">
        <w:rPr>
          <w:rFonts w:eastAsia="Calibri"/>
          <w:sz w:val="24"/>
          <w:szCs w:val="24"/>
        </w:rPr>
        <w:t>ś</w:t>
      </w:r>
      <w:r w:rsidR="00513368" w:rsidRPr="00EC37D9">
        <w:rPr>
          <w:rFonts w:eastAsia="Calibri"/>
          <w:sz w:val="24"/>
          <w:szCs w:val="24"/>
        </w:rPr>
        <w:t>ci lub</w:t>
      </w:r>
      <w:r w:rsidR="00C36F8C">
        <w:rPr>
          <w:rFonts w:eastAsia="Calibri"/>
          <w:sz w:val="24"/>
          <w:szCs w:val="24"/>
        </w:rPr>
        <w:br/>
      </w:r>
      <w:r w:rsidR="00513368" w:rsidRPr="00EC37D9">
        <w:rPr>
          <w:rFonts w:eastAsia="Calibri"/>
          <w:sz w:val="24"/>
          <w:szCs w:val="24"/>
        </w:rPr>
        <w:t>w cz</w:t>
      </w:r>
      <w:r w:rsidR="008C6921" w:rsidRPr="00EC37D9">
        <w:rPr>
          <w:rFonts w:eastAsia="Calibri"/>
          <w:sz w:val="24"/>
          <w:szCs w:val="24"/>
        </w:rPr>
        <w:t>ęś</w:t>
      </w:r>
      <w:r w:rsidR="00513368" w:rsidRPr="00EC37D9">
        <w:rPr>
          <w:rFonts w:eastAsia="Calibri"/>
          <w:sz w:val="24"/>
          <w:szCs w:val="24"/>
        </w:rPr>
        <w:t xml:space="preserve">ci - </w:t>
      </w:r>
      <w:r w:rsidRPr="00EC37D9">
        <w:rPr>
          <w:rFonts w:eastAsia="Calibri"/>
          <w:sz w:val="24"/>
          <w:szCs w:val="24"/>
        </w:rPr>
        <w:t xml:space="preserve">w </w:t>
      </w:r>
      <w:r w:rsidR="00513368" w:rsidRPr="00EC37D9">
        <w:rPr>
          <w:rFonts w:eastAsia="Calibri"/>
          <w:sz w:val="24"/>
          <w:szCs w:val="24"/>
        </w:rPr>
        <w:t>przypadku nie wywi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>zania si</w:t>
      </w:r>
      <w:r w:rsidR="008C6921" w:rsidRPr="00EC37D9">
        <w:rPr>
          <w:rFonts w:eastAsia="Calibri"/>
          <w:sz w:val="24"/>
          <w:szCs w:val="24"/>
        </w:rPr>
        <w:t>ę</w:t>
      </w:r>
      <w:r w:rsidR="00513368" w:rsidRPr="00EC37D9">
        <w:rPr>
          <w:rFonts w:eastAsia="Calibri"/>
          <w:sz w:val="24"/>
          <w:szCs w:val="24"/>
        </w:rPr>
        <w:t xml:space="preserve"> Wykonawcy, z któregokolwiek</w:t>
      </w:r>
      <w:r w:rsidR="008C6921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ze zobowi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>za</w:t>
      </w:r>
      <w:r w:rsidR="008C6921" w:rsidRPr="00EC37D9">
        <w:rPr>
          <w:rFonts w:eastAsia="Calibri"/>
          <w:sz w:val="24"/>
          <w:szCs w:val="24"/>
        </w:rPr>
        <w:t>ń</w:t>
      </w:r>
      <w:r w:rsidR="00513368" w:rsidRPr="00EC37D9">
        <w:rPr>
          <w:rFonts w:eastAsia="Calibri"/>
          <w:sz w:val="24"/>
          <w:szCs w:val="24"/>
        </w:rPr>
        <w:t xml:space="preserve"> wynikaj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>cych</w:t>
      </w:r>
      <w:r w:rsid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 umowy. W takim przypadku Wykonawcy nie przysługuj</w:t>
      </w:r>
      <w:r w:rsidR="008C6921" w:rsidRPr="00EC37D9">
        <w:rPr>
          <w:rFonts w:eastAsia="Calibri"/>
          <w:sz w:val="24"/>
          <w:szCs w:val="24"/>
        </w:rPr>
        <w:t>ą</w:t>
      </w:r>
      <w:r w:rsidR="00513368" w:rsidRPr="00EC37D9">
        <w:rPr>
          <w:rFonts w:eastAsia="Calibri"/>
          <w:sz w:val="24"/>
          <w:szCs w:val="24"/>
        </w:rPr>
        <w:t xml:space="preserve"> odsetki</w:t>
      </w:r>
      <w:r w:rsidR="008C6921" w:rsidRPr="00EC37D9">
        <w:rPr>
          <w:rFonts w:eastAsia="Calibri"/>
          <w:sz w:val="24"/>
          <w:szCs w:val="24"/>
        </w:rPr>
        <w:t xml:space="preserve"> </w:t>
      </w:r>
      <w:r w:rsidR="00513368" w:rsidRPr="00EC37D9">
        <w:rPr>
          <w:rFonts w:eastAsia="Calibri"/>
          <w:sz w:val="24"/>
          <w:szCs w:val="24"/>
        </w:rPr>
        <w:t>z tytułu opó</w:t>
      </w:r>
      <w:r w:rsidR="008C6921" w:rsidRPr="00EC37D9">
        <w:rPr>
          <w:rFonts w:eastAsia="Calibri"/>
          <w:sz w:val="24"/>
          <w:szCs w:val="24"/>
        </w:rPr>
        <w:t>ź</w:t>
      </w:r>
      <w:r w:rsidR="00513368" w:rsidRPr="00EC37D9">
        <w:rPr>
          <w:rFonts w:eastAsia="Calibri"/>
          <w:sz w:val="24"/>
          <w:szCs w:val="24"/>
        </w:rPr>
        <w:t xml:space="preserve">nienia </w:t>
      </w:r>
      <w:r w:rsidR="00EC37D9">
        <w:rPr>
          <w:rFonts w:eastAsia="Calibri"/>
          <w:sz w:val="24"/>
          <w:szCs w:val="24"/>
        </w:rPr>
        <w:t xml:space="preserve"> </w:t>
      </w:r>
      <w:r w:rsidR="00ED5A64">
        <w:rPr>
          <w:rFonts w:eastAsia="Calibri"/>
          <w:sz w:val="24"/>
          <w:szCs w:val="24"/>
        </w:rPr>
        <w:t>w</w:t>
      </w:r>
      <w:r w:rsidR="00513368" w:rsidRPr="00EC37D9">
        <w:rPr>
          <w:rFonts w:eastAsia="Calibri"/>
          <w:sz w:val="24"/>
          <w:szCs w:val="24"/>
        </w:rPr>
        <w:t xml:space="preserve"> zapłacie.</w:t>
      </w:r>
    </w:p>
    <w:p w14:paraId="10B1EF5B" w14:textId="77777777" w:rsidR="00A8680B" w:rsidRDefault="00DA1AC9" w:rsidP="00833D33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</w:rPr>
      </w:pPr>
      <w:r w:rsidRPr="00EC37D9">
        <w:rPr>
          <w:rFonts w:eastAsia="Calibri"/>
          <w:sz w:val="24"/>
          <w:szCs w:val="24"/>
        </w:rPr>
        <w:t>1</w:t>
      </w:r>
      <w:r w:rsidR="00BF3144" w:rsidRPr="00EC37D9">
        <w:rPr>
          <w:rFonts w:eastAsia="Calibri"/>
          <w:sz w:val="24"/>
          <w:szCs w:val="24"/>
        </w:rPr>
        <w:t>7</w:t>
      </w:r>
      <w:r w:rsidRPr="00EC37D9">
        <w:rPr>
          <w:rFonts w:eastAsia="Calibri"/>
          <w:sz w:val="24"/>
          <w:szCs w:val="24"/>
        </w:rPr>
        <w:t>.</w:t>
      </w:r>
      <w:r w:rsidR="00C36F8C">
        <w:rPr>
          <w:rFonts w:eastAsia="Calibri"/>
          <w:sz w:val="24"/>
          <w:szCs w:val="24"/>
        </w:rPr>
        <w:tab/>
      </w:r>
      <w:r w:rsidRPr="00EC37D9">
        <w:rPr>
          <w:rFonts w:eastAsia="Calibri"/>
          <w:sz w:val="24"/>
          <w:szCs w:val="24"/>
        </w:rPr>
        <w:t>Koszty złożenia</w:t>
      </w:r>
      <w:r w:rsidR="000C64A7" w:rsidRPr="00EC37D9">
        <w:rPr>
          <w:rFonts w:eastAsia="Calibri"/>
          <w:sz w:val="24"/>
          <w:szCs w:val="24"/>
        </w:rPr>
        <w:t xml:space="preserve"> do</w:t>
      </w:r>
      <w:r w:rsidRPr="00EC37D9">
        <w:rPr>
          <w:rFonts w:eastAsia="Calibri"/>
          <w:sz w:val="24"/>
          <w:szCs w:val="24"/>
        </w:rPr>
        <w:t xml:space="preserve"> depozytu sądowego przez Zamawiającego obciążają W</w:t>
      </w:r>
      <w:r w:rsidR="008E6F28" w:rsidRPr="00EC37D9">
        <w:rPr>
          <w:rFonts w:eastAsia="Calibri"/>
          <w:sz w:val="24"/>
          <w:szCs w:val="24"/>
        </w:rPr>
        <w:t>ykonawcę</w:t>
      </w:r>
      <w:r w:rsidR="00C36F8C">
        <w:rPr>
          <w:rFonts w:eastAsia="Calibri"/>
          <w:sz w:val="24"/>
          <w:szCs w:val="24"/>
        </w:rPr>
        <w:br/>
      </w:r>
      <w:r w:rsidR="008E6F28" w:rsidRPr="00EC37D9">
        <w:rPr>
          <w:rFonts w:eastAsia="Calibri"/>
          <w:sz w:val="24"/>
          <w:szCs w:val="24"/>
        </w:rPr>
        <w:t>i zostaną potrącone z</w:t>
      </w:r>
      <w:r w:rsidRPr="00EC37D9">
        <w:rPr>
          <w:rFonts w:eastAsia="Calibri"/>
          <w:sz w:val="24"/>
          <w:szCs w:val="24"/>
        </w:rPr>
        <w:t xml:space="preserve"> wynagrodzenia należnego Wykonawcy.</w:t>
      </w:r>
    </w:p>
    <w:p w14:paraId="089BC76C" w14:textId="77777777" w:rsidR="008B0DC9" w:rsidRDefault="008B0DC9" w:rsidP="00DB0740">
      <w:pPr>
        <w:tabs>
          <w:tab w:val="num" w:pos="735"/>
        </w:tabs>
        <w:jc w:val="center"/>
        <w:rPr>
          <w:ins w:id="1" w:author="Iwona Czerwień" w:date="2025-07-11T07:45:00Z"/>
          <w:sz w:val="24"/>
          <w:szCs w:val="24"/>
        </w:rPr>
      </w:pPr>
    </w:p>
    <w:p w14:paraId="63B800C0" w14:textId="77777777" w:rsidR="00B64A84" w:rsidRDefault="00B64A84" w:rsidP="00DB0740">
      <w:pPr>
        <w:tabs>
          <w:tab w:val="num" w:pos="735"/>
        </w:tabs>
        <w:jc w:val="center"/>
        <w:rPr>
          <w:b/>
          <w:bCs/>
          <w:sz w:val="24"/>
          <w:szCs w:val="24"/>
        </w:rPr>
      </w:pPr>
    </w:p>
    <w:p w14:paraId="5B3E1DE6" w14:textId="77777777" w:rsidR="00AA1CA0" w:rsidRPr="00EC37D9" w:rsidRDefault="00AA1CA0" w:rsidP="00DB0740">
      <w:pPr>
        <w:tabs>
          <w:tab w:val="num" w:pos="735"/>
        </w:tabs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EA7BAE">
        <w:rPr>
          <w:b/>
          <w:bCs/>
          <w:sz w:val="24"/>
          <w:szCs w:val="24"/>
        </w:rPr>
        <w:t>9</w:t>
      </w:r>
    </w:p>
    <w:p w14:paraId="790DEC13" w14:textId="77777777" w:rsidR="005C3296" w:rsidRPr="00EC37D9" w:rsidRDefault="00AA1CA0" w:rsidP="00DB0740">
      <w:pPr>
        <w:pStyle w:val="Nagwek3"/>
      </w:pPr>
      <w:r w:rsidRPr="00EC37D9">
        <w:rPr>
          <w:rFonts w:ascii="Times New Roman" w:hAnsi="Times New Roman"/>
        </w:rPr>
        <w:t xml:space="preserve">Tryb płatności </w:t>
      </w:r>
    </w:p>
    <w:p w14:paraId="262687D8" w14:textId="34CC5EB1" w:rsidR="00EC37D9" w:rsidRPr="00F919C7" w:rsidRDefault="003F11FF" w:rsidP="00DB0740">
      <w:pPr>
        <w:pStyle w:val="Bezodstpw"/>
        <w:numPr>
          <w:ilvl w:val="0"/>
          <w:numId w:val="30"/>
        </w:numPr>
        <w:ind w:left="66" w:hanging="284"/>
        <w:jc w:val="both"/>
        <w:rPr>
          <w:sz w:val="24"/>
          <w:szCs w:val="24"/>
        </w:rPr>
      </w:pPr>
      <w:r w:rsidRPr="00F919C7">
        <w:rPr>
          <w:sz w:val="24"/>
          <w:szCs w:val="24"/>
        </w:rPr>
        <w:t>Realizacja płatności: na podstawie faktury</w:t>
      </w:r>
      <w:r w:rsidR="00262EFD">
        <w:rPr>
          <w:sz w:val="24"/>
          <w:szCs w:val="24"/>
        </w:rPr>
        <w:t xml:space="preserve"> końcowej</w:t>
      </w:r>
      <w:r w:rsidRPr="00F919C7">
        <w:rPr>
          <w:sz w:val="24"/>
          <w:szCs w:val="24"/>
        </w:rPr>
        <w:t xml:space="preserve"> z dołączonym podpisanym przez  </w:t>
      </w:r>
      <w:r w:rsidR="00760EEE">
        <w:rPr>
          <w:sz w:val="24"/>
          <w:szCs w:val="24"/>
        </w:rPr>
        <w:t>Kierownika b</w:t>
      </w:r>
      <w:r w:rsidRPr="00F919C7">
        <w:rPr>
          <w:sz w:val="24"/>
          <w:szCs w:val="24"/>
        </w:rPr>
        <w:t>udowy protokołem odbioru robót, potwierdzającym zakres wykonanych robót</w:t>
      </w:r>
      <w:r w:rsidR="00DD2FCE">
        <w:rPr>
          <w:sz w:val="24"/>
          <w:szCs w:val="24"/>
        </w:rPr>
        <w:t xml:space="preserve"> </w:t>
      </w:r>
      <w:r w:rsidRPr="00F919C7">
        <w:rPr>
          <w:sz w:val="24"/>
          <w:szCs w:val="24"/>
        </w:rPr>
        <w:t xml:space="preserve">– przelewem w terminie </w:t>
      </w:r>
      <w:r w:rsidR="00EC1A28">
        <w:rPr>
          <w:sz w:val="24"/>
          <w:szCs w:val="24"/>
        </w:rPr>
        <w:t xml:space="preserve"> </w:t>
      </w:r>
      <w:r w:rsidRPr="00F919C7">
        <w:rPr>
          <w:sz w:val="24"/>
          <w:szCs w:val="24"/>
        </w:rPr>
        <w:t xml:space="preserve">30 dni od daty przyjęcia faktury przez Zamawiającego, przy czym za dzień zapłaty uważać się będzie dzień złożenia polecenia przelewu </w:t>
      </w:r>
      <w:r w:rsidR="009D21D6" w:rsidRPr="00F919C7">
        <w:rPr>
          <w:sz w:val="24"/>
          <w:szCs w:val="24"/>
        </w:rPr>
        <w:t xml:space="preserve"> </w:t>
      </w:r>
      <w:r w:rsidRPr="00F919C7">
        <w:rPr>
          <w:sz w:val="24"/>
          <w:szCs w:val="24"/>
        </w:rPr>
        <w:t>w banku przez Zamawiającego.</w:t>
      </w:r>
    </w:p>
    <w:p w14:paraId="2F363586" w14:textId="77777777" w:rsidR="005C3296" w:rsidRPr="00262EFD" w:rsidRDefault="00EC37D9" w:rsidP="00DB0740">
      <w:pPr>
        <w:pStyle w:val="Bezodstpw"/>
        <w:numPr>
          <w:ilvl w:val="0"/>
          <w:numId w:val="30"/>
        </w:numPr>
        <w:ind w:left="66" w:hanging="284"/>
        <w:jc w:val="both"/>
        <w:rPr>
          <w:sz w:val="24"/>
          <w:szCs w:val="24"/>
        </w:rPr>
      </w:pPr>
      <w:r w:rsidRPr="00F919C7">
        <w:rPr>
          <w:rStyle w:val="FontStyle22"/>
          <w:rFonts w:ascii="Times New Roman" w:hAnsi="Times New Roman" w:cs="Times New Roman"/>
          <w:sz w:val="24"/>
          <w:szCs w:val="24"/>
        </w:rPr>
        <w:t xml:space="preserve">Fakturę należy wystawić na: </w:t>
      </w:r>
      <w:r w:rsidRPr="00F919C7">
        <w:rPr>
          <w:rStyle w:val="FontStyle21"/>
          <w:rFonts w:ascii="Times New Roman" w:hAnsi="Times New Roman" w:cs="Times New Roman"/>
          <w:sz w:val="24"/>
          <w:szCs w:val="24"/>
        </w:rPr>
        <w:t>Gmina Dukla, Trakt Węgierski 11, 38-</w:t>
      </w:r>
      <w:r w:rsidR="002F4FAC">
        <w:rPr>
          <w:rStyle w:val="FontStyle21"/>
          <w:rFonts w:ascii="Times New Roman" w:hAnsi="Times New Roman" w:cs="Times New Roman"/>
          <w:sz w:val="24"/>
          <w:szCs w:val="24"/>
        </w:rPr>
        <w:t>450 Dukla,</w:t>
      </w:r>
      <w:r w:rsidR="00C36F8C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F4FAC">
        <w:rPr>
          <w:rStyle w:val="FontStyle21"/>
          <w:rFonts w:ascii="Times New Roman" w:hAnsi="Times New Roman" w:cs="Times New Roman"/>
          <w:sz w:val="24"/>
          <w:szCs w:val="24"/>
        </w:rPr>
        <w:t>NIP:</w:t>
      </w:r>
      <w:r w:rsidRPr="00F919C7">
        <w:rPr>
          <w:rStyle w:val="FontStyle21"/>
          <w:rFonts w:ascii="Times New Roman" w:hAnsi="Times New Roman" w:cs="Times New Roman"/>
          <w:sz w:val="24"/>
          <w:szCs w:val="24"/>
        </w:rPr>
        <w:t>6842364450</w:t>
      </w:r>
      <w:r w:rsidRPr="00F919C7">
        <w:rPr>
          <w:b/>
          <w:sz w:val="24"/>
          <w:szCs w:val="24"/>
        </w:rPr>
        <w:t xml:space="preserve">. </w:t>
      </w:r>
    </w:p>
    <w:p w14:paraId="4DB0172B" w14:textId="4C42BCAC" w:rsidR="005C3296" w:rsidRPr="00F919C7" w:rsidRDefault="00DD7A4C" w:rsidP="00DB0740">
      <w:pPr>
        <w:pStyle w:val="Bezodstpw"/>
        <w:numPr>
          <w:ilvl w:val="0"/>
          <w:numId w:val="30"/>
        </w:numPr>
        <w:ind w:left="66" w:hanging="284"/>
        <w:jc w:val="both"/>
        <w:rPr>
          <w:sz w:val="24"/>
          <w:szCs w:val="24"/>
        </w:rPr>
      </w:pPr>
      <w:r w:rsidRPr="00F919C7">
        <w:rPr>
          <w:sz w:val="24"/>
          <w:szCs w:val="24"/>
        </w:rPr>
        <w:t>Wykonawca oświadcza, że numer rachunku bankowego wskazany na fakturach wystawionych w związku z realizacją niniejszej umowy, jest numerem właściwym dla dokonania rozliczeń na zasadach podzielnej płatności (split payment), zgodnie</w:t>
      </w:r>
      <w:r w:rsidR="004658DB">
        <w:rPr>
          <w:sz w:val="24"/>
          <w:szCs w:val="24"/>
        </w:rPr>
        <w:t xml:space="preserve"> </w:t>
      </w:r>
      <w:r w:rsidRPr="00F919C7">
        <w:rPr>
          <w:sz w:val="24"/>
          <w:szCs w:val="24"/>
        </w:rPr>
        <w:t>z przepisami ustawy z dnia 11 marca 2004 r. o podatku od towarów i usług (</w:t>
      </w:r>
      <w:r w:rsidR="00EB4DCE" w:rsidRPr="00F919C7">
        <w:rPr>
          <w:sz w:val="24"/>
          <w:szCs w:val="24"/>
        </w:rPr>
        <w:t>VAT</w:t>
      </w:r>
      <w:r w:rsidRPr="00F919C7">
        <w:rPr>
          <w:sz w:val="24"/>
          <w:szCs w:val="24"/>
        </w:rPr>
        <w:t>).</w:t>
      </w:r>
      <w:r w:rsidR="00521279" w:rsidRPr="00F919C7">
        <w:rPr>
          <w:rFonts w:eastAsia="Lucida Sans Unicode" w:cs="Tahoma"/>
          <w:kern w:val="3"/>
          <w:sz w:val="24"/>
          <w:szCs w:val="24"/>
        </w:rPr>
        <w:t xml:space="preserve"> </w:t>
      </w:r>
    </w:p>
    <w:p w14:paraId="77759D04" w14:textId="77777777" w:rsidR="00C502A5" w:rsidRPr="001344B7" w:rsidRDefault="00521279" w:rsidP="001344B7">
      <w:pPr>
        <w:pStyle w:val="Bezodstpw"/>
        <w:numPr>
          <w:ilvl w:val="0"/>
          <w:numId w:val="30"/>
        </w:numPr>
        <w:ind w:left="66" w:hanging="284"/>
        <w:jc w:val="both"/>
      </w:pPr>
      <w:r w:rsidRPr="00F919C7">
        <w:rPr>
          <w:rFonts w:eastAsia="Lucida Sans Unicode" w:cs="Tahoma"/>
          <w:kern w:val="3"/>
          <w:sz w:val="24"/>
          <w:szCs w:val="24"/>
        </w:rPr>
        <w:t>Zapłata wynagrodzenia będzie dokonana przelewem</w:t>
      </w:r>
      <w:r w:rsidR="00EB4DCE" w:rsidRPr="00F919C7">
        <w:rPr>
          <w:rFonts w:eastAsia="Lucida Sans Unicode" w:cs="Tahoma"/>
          <w:kern w:val="3"/>
          <w:sz w:val="24"/>
          <w:szCs w:val="24"/>
        </w:rPr>
        <w:t xml:space="preserve"> na rachunek bankowy wskazany</w:t>
      </w:r>
      <w:r w:rsidR="00C36F8C">
        <w:rPr>
          <w:rFonts w:eastAsia="Lucida Sans Unicode" w:cs="Tahoma"/>
          <w:kern w:val="3"/>
          <w:sz w:val="24"/>
          <w:szCs w:val="24"/>
        </w:rPr>
        <w:t xml:space="preserve"> </w:t>
      </w:r>
      <w:r w:rsidR="00EB4DCE" w:rsidRPr="00F919C7">
        <w:rPr>
          <w:rFonts w:eastAsia="Lucida Sans Unicode" w:cs="Tahoma"/>
          <w:kern w:val="3"/>
          <w:sz w:val="24"/>
          <w:szCs w:val="24"/>
        </w:rPr>
        <w:t>w</w:t>
      </w:r>
      <w:r w:rsidR="007E2D51" w:rsidRPr="00F919C7">
        <w:rPr>
          <w:rFonts w:eastAsia="Lucida Sans Unicode" w:cs="Tahoma"/>
          <w:b/>
          <w:kern w:val="3"/>
          <w:sz w:val="24"/>
          <w:szCs w:val="24"/>
        </w:rPr>
        <w:t xml:space="preserve"> </w:t>
      </w:r>
      <w:r w:rsidR="00EB4DCE" w:rsidRPr="00F919C7">
        <w:rPr>
          <w:b/>
          <w:bCs/>
          <w:sz w:val="24"/>
          <w:szCs w:val="24"/>
        </w:rPr>
        <w:t>§</w:t>
      </w:r>
      <w:r w:rsidR="00C36F8C">
        <w:rPr>
          <w:b/>
          <w:bCs/>
          <w:sz w:val="24"/>
          <w:szCs w:val="24"/>
        </w:rPr>
        <w:t xml:space="preserve"> </w:t>
      </w:r>
      <w:r w:rsidR="002F4FAC">
        <w:rPr>
          <w:b/>
          <w:sz w:val="24"/>
          <w:szCs w:val="24"/>
        </w:rPr>
        <w:t>8 ust.</w:t>
      </w:r>
      <w:r w:rsidR="00C36F8C">
        <w:rPr>
          <w:b/>
          <w:sz w:val="24"/>
          <w:szCs w:val="24"/>
        </w:rPr>
        <w:t xml:space="preserve"> </w:t>
      </w:r>
      <w:r w:rsidR="00BA6AF7">
        <w:rPr>
          <w:b/>
          <w:sz w:val="24"/>
          <w:szCs w:val="24"/>
        </w:rPr>
        <w:t>9</w:t>
      </w:r>
      <w:r w:rsidR="00EB4DCE" w:rsidRPr="00F919C7">
        <w:rPr>
          <w:sz w:val="24"/>
          <w:szCs w:val="24"/>
        </w:rPr>
        <w:t xml:space="preserve"> </w:t>
      </w:r>
      <w:r w:rsidRPr="00F919C7">
        <w:rPr>
          <w:rFonts w:eastAsia="Lucida Sans Unicode" w:cs="Tahoma"/>
          <w:kern w:val="3"/>
          <w:sz w:val="24"/>
          <w:szCs w:val="24"/>
        </w:rPr>
        <w:t>i zawarty na fakturze VAT, ujawniony w „Wykazie podmiotów zarejestrowanych jako podatnicy VAT, niezar</w:t>
      </w:r>
      <w:r w:rsidR="00EB4DCE" w:rsidRPr="00F919C7">
        <w:rPr>
          <w:rFonts w:eastAsia="Lucida Sans Unicode" w:cs="Tahoma"/>
          <w:kern w:val="3"/>
          <w:sz w:val="24"/>
          <w:szCs w:val="24"/>
        </w:rPr>
        <w:t>ejestrowanych oraz wykreślonych</w:t>
      </w:r>
      <w:r w:rsidR="00DB0740">
        <w:rPr>
          <w:rFonts w:eastAsia="Lucida Sans Unicode" w:cs="Tahoma"/>
          <w:kern w:val="3"/>
          <w:sz w:val="24"/>
          <w:szCs w:val="24"/>
        </w:rPr>
        <w:t xml:space="preserve"> </w:t>
      </w:r>
      <w:r w:rsidRPr="00F919C7">
        <w:rPr>
          <w:rFonts w:eastAsia="Lucida Sans Unicode" w:cs="Tahoma"/>
          <w:kern w:val="3"/>
          <w:sz w:val="24"/>
          <w:szCs w:val="24"/>
        </w:rPr>
        <w:t>i przywróconych do rejestru VAT”, tzw. Biała lista, W przypadku, gdy dany rachunek bankowy nie będzie ujawniony na w/w wykazie, zapłata na nieujawniony rachunek będzie wiązała się ze złożeniem zawiadomienia o zapłacie należności do naczelnika urzędu skarbowego właściwego dla wystawcy faktury</w:t>
      </w:r>
      <w:r w:rsidR="003825C6" w:rsidRPr="00F919C7">
        <w:rPr>
          <w:rFonts w:eastAsia="Lucida Sans Unicode" w:cs="Tahoma"/>
          <w:kern w:val="3"/>
          <w:sz w:val="24"/>
          <w:szCs w:val="24"/>
        </w:rPr>
        <w:t>.</w:t>
      </w:r>
      <w:r w:rsidRPr="00EC37D9">
        <w:t xml:space="preserve"> </w:t>
      </w:r>
    </w:p>
    <w:p w14:paraId="76159ED5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367B3F4D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§ </w:t>
      </w:r>
      <w:r w:rsidR="008E3154" w:rsidRPr="00EC37D9">
        <w:rPr>
          <w:b/>
          <w:bCs/>
          <w:sz w:val="24"/>
          <w:szCs w:val="24"/>
        </w:rPr>
        <w:t>1</w:t>
      </w:r>
      <w:r w:rsidR="00EA7BAE">
        <w:rPr>
          <w:b/>
          <w:bCs/>
          <w:sz w:val="24"/>
          <w:szCs w:val="24"/>
        </w:rPr>
        <w:t>0</w:t>
      </w:r>
    </w:p>
    <w:p w14:paraId="3138326F" w14:textId="77777777" w:rsidR="00AA1CA0" w:rsidRPr="00EC37D9" w:rsidRDefault="006C25C4" w:rsidP="00DB0740">
      <w:pPr>
        <w:pStyle w:val="Nagwek3"/>
        <w:rPr>
          <w:rFonts w:ascii="Times New Roman" w:hAnsi="Times New Roman"/>
        </w:rPr>
      </w:pPr>
      <w:r>
        <w:rPr>
          <w:rFonts w:ascii="Times New Roman" w:hAnsi="Times New Roman"/>
        </w:rPr>
        <w:t>Kary umowne</w:t>
      </w:r>
      <w:r w:rsidR="00AA1CA0" w:rsidRPr="00EC37D9">
        <w:rPr>
          <w:rFonts w:ascii="Times New Roman" w:hAnsi="Times New Roman"/>
        </w:rPr>
        <w:t xml:space="preserve"> </w:t>
      </w:r>
    </w:p>
    <w:p w14:paraId="53F38E69" w14:textId="46EC56BA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9E0E07">
        <w:rPr>
          <w:sz w:val="24"/>
          <w:szCs w:val="24"/>
        </w:rPr>
        <w:t xml:space="preserve">Wykonawca zapłaci Zamawiającemu karę umowną w wysokości </w:t>
      </w:r>
      <w:r w:rsidRPr="001C6AD4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1C6AD4">
        <w:rPr>
          <w:sz w:val="24"/>
          <w:szCs w:val="24"/>
        </w:rPr>
        <w:t xml:space="preserve">,00 % </w:t>
      </w:r>
      <w:r w:rsidR="0057191D">
        <w:rPr>
          <w:sz w:val="24"/>
          <w:szCs w:val="24"/>
        </w:rPr>
        <w:t xml:space="preserve">łącznego </w:t>
      </w:r>
      <w:r w:rsidRPr="001C6AD4">
        <w:rPr>
          <w:sz w:val="24"/>
          <w:szCs w:val="24"/>
        </w:rPr>
        <w:t>wynagr</w:t>
      </w:r>
      <w:r w:rsidR="0057191D">
        <w:rPr>
          <w:sz w:val="24"/>
          <w:szCs w:val="24"/>
        </w:rPr>
        <w:t>odzenia brutto określonego w § 8</w:t>
      </w:r>
      <w:r w:rsidRPr="001C6AD4">
        <w:rPr>
          <w:sz w:val="24"/>
          <w:szCs w:val="24"/>
        </w:rPr>
        <w:t xml:space="preserve"> ust. 1, w przypadku odstąpienia od umowy z przyczyn, za które odpowiedzialność ponosi Wykonawca.</w:t>
      </w:r>
    </w:p>
    <w:p w14:paraId="41AB33ED" w14:textId="22B42036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lastRenderedPageBreak/>
        <w:t>Wykonawca zapłaci Zamawiając</w:t>
      </w:r>
      <w:r w:rsidR="00760EEE">
        <w:rPr>
          <w:sz w:val="24"/>
          <w:szCs w:val="24"/>
        </w:rPr>
        <w:t>emu karę umowną w wysokości 0,15</w:t>
      </w:r>
      <w:r w:rsidRPr="001C6AD4">
        <w:rPr>
          <w:sz w:val="24"/>
          <w:szCs w:val="24"/>
        </w:rPr>
        <w:t xml:space="preserve"> % wynagr</w:t>
      </w:r>
      <w:r w:rsidR="00DD2FCE">
        <w:rPr>
          <w:sz w:val="24"/>
          <w:szCs w:val="24"/>
        </w:rPr>
        <w:t>odzenia brutto</w:t>
      </w:r>
      <w:r w:rsidRPr="001C6AD4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określonego w § 8</w:t>
      </w:r>
      <w:r w:rsidR="009F304B" w:rsidRPr="001C6AD4">
        <w:rPr>
          <w:sz w:val="24"/>
          <w:szCs w:val="24"/>
        </w:rPr>
        <w:t xml:space="preserve"> ust. 1</w:t>
      </w:r>
      <w:r w:rsidR="008B5C77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za każdy rozpoczęty</w:t>
      </w:r>
      <w:r w:rsidR="001344B7">
        <w:rPr>
          <w:sz w:val="24"/>
          <w:szCs w:val="24"/>
        </w:rPr>
        <w:t xml:space="preserve"> dzień opóźnienia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w zakończeniu realizacji przedmiotu umowy, licząc od upływu terminu, o którym mowa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w § 2 ust. 1.</w:t>
      </w:r>
    </w:p>
    <w:p w14:paraId="5FF3E682" w14:textId="793A92AF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w wysokości 0,10 % wynagr</w:t>
      </w:r>
      <w:r w:rsidR="0057191D">
        <w:rPr>
          <w:sz w:val="24"/>
          <w:szCs w:val="24"/>
        </w:rPr>
        <w:t>odzenia brutto</w:t>
      </w:r>
      <w:r w:rsidR="009F304B" w:rsidRPr="009F304B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określonego w §</w:t>
      </w:r>
      <w:r w:rsidR="00C36F8C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8</w:t>
      </w:r>
      <w:r w:rsidR="009F304B" w:rsidRPr="001C6AD4">
        <w:rPr>
          <w:sz w:val="24"/>
          <w:szCs w:val="24"/>
        </w:rPr>
        <w:t xml:space="preserve"> ust. 1</w:t>
      </w:r>
      <w:r w:rsidRPr="001C6AD4">
        <w:rPr>
          <w:sz w:val="24"/>
          <w:szCs w:val="24"/>
        </w:rPr>
        <w:t>, za każdy rozpoczęty dzień</w:t>
      </w:r>
      <w:r w:rsidR="009F304B">
        <w:rPr>
          <w:sz w:val="24"/>
          <w:szCs w:val="24"/>
        </w:rPr>
        <w:t xml:space="preserve">  </w:t>
      </w:r>
      <w:r w:rsidR="001344B7">
        <w:rPr>
          <w:sz w:val="24"/>
          <w:szCs w:val="24"/>
        </w:rPr>
        <w:t>opóźnienia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w rozpoczęciu robót, liczony od terminu wskazanego w § 2 ust. 3.</w:t>
      </w:r>
    </w:p>
    <w:p w14:paraId="2ADEFA25" w14:textId="1665C88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 xml:space="preserve">Wykonawca zapłaci Zamawiającemu karę umowną w wysokości 0,20 % wynagrodzenia brutto określonego w § </w:t>
      </w:r>
      <w:r w:rsidR="007F6FF5">
        <w:rPr>
          <w:sz w:val="24"/>
          <w:szCs w:val="24"/>
        </w:rPr>
        <w:t>8</w:t>
      </w:r>
      <w:r w:rsidRPr="001C6AD4">
        <w:rPr>
          <w:sz w:val="24"/>
          <w:szCs w:val="24"/>
        </w:rPr>
        <w:t xml:space="preserve"> ust. 1, za każdy rozpoczęty dzień </w:t>
      </w:r>
      <w:r w:rsidR="001344B7">
        <w:rPr>
          <w:sz w:val="24"/>
          <w:szCs w:val="24"/>
        </w:rPr>
        <w:t>opóźnienia</w:t>
      </w:r>
      <w:r w:rsidR="001344B7" w:rsidRPr="001C6AD4">
        <w:rPr>
          <w:sz w:val="24"/>
          <w:szCs w:val="24"/>
        </w:rPr>
        <w:t xml:space="preserve"> </w:t>
      </w:r>
      <w:r w:rsidR="001344B7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w usunięciu wad w okresie gwarancji jakości i rękojmi za wady, liczony ponad termin ustalony przez Zamawiającego.</w:t>
      </w:r>
    </w:p>
    <w:p w14:paraId="472F2D04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w wysokości 1.000,00 zł, za każdorazową przerwę w wykonywaniu przedmiotu umowy, dłuższą niż 5 dni, wynikającą z przyczyn leżących po stronie Wykonawcy.</w:t>
      </w:r>
    </w:p>
    <w:p w14:paraId="77DEC88B" w14:textId="4C0E7D36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w wysokości 0,10 % wynagr</w:t>
      </w:r>
      <w:r w:rsidR="00B41372">
        <w:rPr>
          <w:sz w:val="24"/>
          <w:szCs w:val="24"/>
        </w:rPr>
        <w:t>odzenia brutto</w:t>
      </w:r>
      <w:r w:rsidR="009F304B" w:rsidRPr="009F304B">
        <w:rPr>
          <w:sz w:val="24"/>
          <w:szCs w:val="24"/>
        </w:rPr>
        <w:t xml:space="preserve"> </w:t>
      </w:r>
      <w:r w:rsidR="009F304B">
        <w:rPr>
          <w:sz w:val="24"/>
          <w:szCs w:val="24"/>
        </w:rPr>
        <w:t>określonego w § 8</w:t>
      </w:r>
      <w:r w:rsidR="009F304B" w:rsidRPr="001C6AD4">
        <w:rPr>
          <w:sz w:val="24"/>
          <w:szCs w:val="24"/>
        </w:rPr>
        <w:t xml:space="preserve"> ust. 1</w:t>
      </w:r>
      <w:r w:rsidRPr="001C6AD4">
        <w:rPr>
          <w:sz w:val="24"/>
          <w:szCs w:val="24"/>
        </w:rPr>
        <w:t xml:space="preserve">, za każdy rozpoczęty dzień </w:t>
      </w:r>
      <w:r w:rsidR="001344B7">
        <w:rPr>
          <w:sz w:val="24"/>
          <w:szCs w:val="24"/>
        </w:rPr>
        <w:t>opóźnienia</w:t>
      </w:r>
      <w:r w:rsidR="001344B7" w:rsidRPr="001C6AD4">
        <w:rPr>
          <w:sz w:val="24"/>
          <w:szCs w:val="24"/>
        </w:rPr>
        <w:t xml:space="preserve"> </w:t>
      </w:r>
      <w:r w:rsidR="001344B7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w usunięciu wad stwierdzonych w trakcie wykonywania robót budowlanych, przy odbiorach robót budowlanych lub ujawnionych w okresie gwarancji i rękojmi, licząc od upływu terminu wyznaczonego na usunięcie poszczególnych wad, do dnia ich usunięcia włącznie.</w:t>
      </w:r>
    </w:p>
    <w:p w14:paraId="38C07163" w14:textId="77777777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Wykonawca zapłaci Zamawiającemu karę umowną z tytułu:</w:t>
      </w:r>
    </w:p>
    <w:p w14:paraId="49CAA43A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braku zapłaty lub nieterminowej zapłaty wynagrodzenia należnego Podwykonawcom lub dalszym Podwykonawcom, w wysokości 2.000,00 zł za każdy stwierdzony przypadek;</w:t>
      </w:r>
    </w:p>
    <w:p w14:paraId="7E0B26EC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nieprzedłożenia do zaakceptowania projektu umowy o podwykonawstwo lub dalsze podwykonawstwo, której przedmiotem są roboty budowlane lub projektu jej zmiany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w wysokości 2.000,00 zł za każdy stwierdzony przypadek;</w:t>
      </w:r>
    </w:p>
    <w:p w14:paraId="0CE1347B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nieprzedłożenia poświadczonej za zgodność z oryginałem kopii umowy</w:t>
      </w:r>
      <w:r w:rsidR="00C36F8C">
        <w:rPr>
          <w:sz w:val="24"/>
          <w:szCs w:val="24"/>
        </w:rPr>
        <w:br/>
      </w:r>
      <w:r w:rsidRPr="001C6AD4">
        <w:rPr>
          <w:sz w:val="24"/>
          <w:szCs w:val="24"/>
        </w:rPr>
        <w:t>o podwykonawstwo lub dalsze podwykonawstwo lub jej zmiany, w wysokości 2.000,00 zł za każdy stwierdzony przypadek;</w:t>
      </w:r>
    </w:p>
    <w:p w14:paraId="36A71931" w14:textId="77777777" w:rsidR="001F0ED3" w:rsidRPr="001C6AD4" w:rsidRDefault="001F0ED3" w:rsidP="00DB0740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36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>braku zmiany umowy o podwykonawstwo lub dalsze podwykonawstwo w zakresie terminu zapłaty, w wysokości 2.000,00 zł za każdy stwierdzony przypadek.</w:t>
      </w:r>
    </w:p>
    <w:p w14:paraId="437E43B8" w14:textId="6F7798A8" w:rsidR="001F0ED3" w:rsidRPr="001C6AD4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1C6AD4">
        <w:rPr>
          <w:sz w:val="24"/>
          <w:szCs w:val="24"/>
        </w:rPr>
        <w:t xml:space="preserve">Wykonawca zapłaci Zamawiającemu karę umowną z tytułu niespełnienia przez Wykonawcę lub Podwykonawcę (w tym dalszego Podwykonawcę) wymogu zatrudnienia na podstawie umowy </w:t>
      </w:r>
      <w:r w:rsidR="00630D8B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 xml:space="preserve">o pracę </w:t>
      </w:r>
      <w:r w:rsidR="00155C14">
        <w:rPr>
          <w:sz w:val="24"/>
          <w:szCs w:val="24"/>
        </w:rPr>
        <w:t>osób wykonujących wskazane w § 4</w:t>
      </w:r>
      <w:r w:rsidRPr="001C6AD4">
        <w:rPr>
          <w:sz w:val="24"/>
          <w:szCs w:val="24"/>
        </w:rPr>
        <w:t xml:space="preserve"> ust. czynności, </w:t>
      </w:r>
      <w:r w:rsidR="003E16B5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w wysokości 2.000,00 zł za każdy stwierdzony przypadek.</w:t>
      </w:r>
    </w:p>
    <w:p w14:paraId="5DF8B84B" w14:textId="77777777" w:rsidR="001F0ED3" w:rsidRPr="00EB590E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EB590E">
        <w:rPr>
          <w:sz w:val="24"/>
          <w:szCs w:val="24"/>
        </w:rPr>
        <w:t>Strony mają prawo dochodzenia odszkodowania uzupełniającego przenoszącego wysokość zastrzeżonych kar um</w:t>
      </w:r>
      <w:r>
        <w:rPr>
          <w:sz w:val="24"/>
          <w:szCs w:val="24"/>
        </w:rPr>
        <w:t>ownych, o których mowa w ust. 1-</w:t>
      </w:r>
      <w:r w:rsidR="006D4C53">
        <w:rPr>
          <w:sz w:val="24"/>
          <w:szCs w:val="24"/>
        </w:rPr>
        <w:t>8</w:t>
      </w:r>
      <w:r>
        <w:rPr>
          <w:sz w:val="24"/>
          <w:szCs w:val="24"/>
        </w:rPr>
        <w:t>,</w:t>
      </w:r>
      <w:r w:rsidRPr="00EB590E">
        <w:rPr>
          <w:sz w:val="24"/>
          <w:szCs w:val="24"/>
        </w:rPr>
        <w:t xml:space="preserve"> na zasadach ogólnych.</w:t>
      </w:r>
    </w:p>
    <w:p w14:paraId="29C2F5E8" w14:textId="77777777" w:rsidR="001F0ED3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EB590E">
        <w:rPr>
          <w:sz w:val="24"/>
          <w:szCs w:val="24"/>
        </w:rPr>
        <w:t>W przypadku niewykonania lub nienależytego wykonania przez Wykonawcę zobowiązania będącego przedmiotem umowy lub naruszenia jakichkolwiek obowiązków wynikających</w:t>
      </w:r>
      <w:r w:rsidR="00C36F8C">
        <w:rPr>
          <w:sz w:val="24"/>
          <w:szCs w:val="24"/>
        </w:rPr>
        <w:br/>
      </w:r>
      <w:r w:rsidRPr="00EB590E">
        <w:rPr>
          <w:sz w:val="24"/>
          <w:szCs w:val="24"/>
        </w:rPr>
        <w:t>z umowy, Wykonawca jest zobowiązany do pokrycia wynikłej szkody</w:t>
      </w:r>
      <w:r>
        <w:rPr>
          <w:sz w:val="24"/>
          <w:szCs w:val="24"/>
        </w:rPr>
        <w:t xml:space="preserve"> </w:t>
      </w:r>
      <w:r w:rsidR="00DB0740">
        <w:rPr>
          <w:sz w:val="24"/>
          <w:szCs w:val="24"/>
        </w:rPr>
        <w:t xml:space="preserve"> </w:t>
      </w:r>
      <w:r w:rsidRPr="00EB590E">
        <w:rPr>
          <w:sz w:val="24"/>
          <w:szCs w:val="24"/>
        </w:rPr>
        <w:t>w pełnej wysokości bez względu na wysokość zastrzeżonych kar umownych.</w:t>
      </w:r>
    </w:p>
    <w:p w14:paraId="376084E5" w14:textId="77777777" w:rsidR="001F0ED3" w:rsidRPr="00AD2CF0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 w:hanging="357"/>
        <w:contextualSpacing w:val="0"/>
        <w:jc w:val="both"/>
        <w:textAlignment w:val="baseline"/>
        <w:rPr>
          <w:sz w:val="24"/>
          <w:szCs w:val="24"/>
        </w:rPr>
      </w:pPr>
      <w:r w:rsidRPr="009E0E07">
        <w:rPr>
          <w:sz w:val="24"/>
          <w:szCs w:val="24"/>
          <w:shd w:val="clear" w:color="auto" w:fill="FFFFFF"/>
        </w:rPr>
        <w:t xml:space="preserve">W razie naliczenia kar umownych Zamawiający będzie upoważniony do potrącenia ich kwoty </w:t>
      </w:r>
      <w:r w:rsidR="003E16B5">
        <w:rPr>
          <w:sz w:val="24"/>
          <w:szCs w:val="24"/>
          <w:shd w:val="clear" w:color="auto" w:fill="FFFFFF"/>
        </w:rPr>
        <w:t xml:space="preserve"> </w:t>
      </w:r>
      <w:r w:rsidRPr="009E0E07">
        <w:rPr>
          <w:sz w:val="24"/>
          <w:szCs w:val="24"/>
          <w:shd w:val="clear" w:color="auto" w:fill="FFFFFF"/>
        </w:rPr>
        <w:t>z faktury Wykonawcy.</w:t>
      </w:r>
    </w:p>
    <w:p w14:paraId="0CD72733" w14:textId="2B4FF1DA" w:rsidR="001F0ED3" w:rsidRPr="00AD2CF0" w:rsidRDefault="001F0ED3" w:rsidP="00DB0740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9E0E07">
        <w:rPr>
          <w:sz w:val="24"/>
          <w:szCs w:val="24"/>
        </w:rPr>
        <w:t xml:space="preserve"> zapłaci </w:t>
      </w:r>
      <w:r>
        <w:rPr>
          <w:sz w:val="24"/>
          <w:szCs w:val="24"/>
        </w:rPr>
        <w:t>Wykonawcy</w:t>
      </w:r>
      <w:r w:rsidRPr="009E0E07">
        <w:rPr>
          <w:sz w:val="24"/>
          <w:szCs w:val="24"/>
        </w:rPr>
        <w:t xml:space="preserve"> zapłaci karę umowną w wysokości </w:t>
      </w:r>
      <w:r w:rsidRPr="001C6AD4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1C6AD4">
        <w:rPr>
          <w:sz w:val="24"/>
          <w:szCs w:val="24"/>
        </w:rPr>
        <w:t xml:space="preserve">,00 % </w:t>
      </w:r>
      <w:r w:rsidR="00FE7441">
        <w:rPr>
          <w:sz w:val="24"/>
          <w:szCs w:val="24"/>
        </w:rPr>
        <w:t xml:space="preserve">łącznego </w:t>
      </w:r>
      <w:r w:rsidRPr="001C6AD4">
        <w:rPr>
          <w:sz w:val="24"/>
          <w:szCs w:val="24"/>
        </w:rPr>
        <w:t xml:space="preserve">wynagrodzenia brutto określonego w § 8 ust. 1, w przypadku odstąpienia od umowy </w:t>
      </w:r>
      <w:r w:rsidR="00155C14">
        <w:rPr>
          <w:sz w:val="24"/>
          <w:szCs w:val="24"/>
        </w:rPr>
        <w:t xml:space="preserve"> </w:t>
      </w:r>
      <w:r w:rsidRPr="001C6AD4">
        <w:rPr>
          <w:sz w:val="24"/>
          <w:szCs w:val="24"/>
        </w:rPr>
        <w:t>z przyczyn, za które odpowiedzialność ponosi Wykonawca.</w:t>
      </w:r>
    </w:p>
    <w:p w14:paraId="3507997C" w14:textId="77777777" w:rsidR="007D3118" w:rsidRPr="001344B7" w:rsidRDefault="001F0ED3" w:rsidP="001344B7">
      <w:pPr>
        <w:pStyle w:val="Akapitzlist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sz w:val="24"/>
          <w:szCs w:val="24"/>
        </w:rPr>
      </w:pPr>
      <w:r w:rsidRPr="00CE5E07">
        <w:rPr>
          <w:sz w:val="24"/>
          <w:szCs w:val="24"/>
        </w:rPr>
        <w:t xml:space="preserve">Łączna suma kar umownych nie może przekroczyć </w:t>
      </w:r>
      <w:r w:rsidR="001344B7">
        <w:rPr>
          <w:b/>
          <w:sz w:val="24"/>
          <w:szCs w:val="24"/>
        </w:rPr>
        <w:t>1</w:t>
      </w:r>
      <w:r w:rsidR="008E4997">
        <w:rPr>
          <w:b/>
          <w:sz w:val="24"/>
          <w:szCs w:val="24"/>
        </w:rPr>
        <w:t>0</w:t>
      </w:r>
      <w:r w:rsidR="00F83F80">
        <w:rPr>
          <w:b/>
          <w:sz w:val="24"/>
          <w:szCs w:val="24"/>
        </w:rPr>
        <w:t>0</w:t>
      </w:r>
      <w:r w:rsidR="005E08F8">
        <w:rPr>
          <w:b/>
          <w:sz w:val="24"/>
          <w:szCs w:val="24"/>
        </w:rPr>
        <w:t> 000,00 zł.</w:t>
      </w:r>
    </w:p>
    <w:p w14:paraId="7F97E83C" w14:textId="77777777" w:rsidR="00C36F8C" w:rsidRDefault="00C36F8C" w:rsidP="00C36F8C">
      <w:pPr>
        <w:jc w:val="center"/>
        <w:rPr>
          <w:b/>
          <w:color w:val="000000"/>
          <w:sz w:val="24"/>
          <w:szCs w:val="24"/>
        </w:rPr>
      </w:pPr>
    </w:p>
    <w:p w14:paraId="01B53CDD" w14:textId="77777777" w:rsidR="006C25C4" w:rsidRDefault="006C25C4" w:rsidP="00C36F8C">
      <w:pPr>
        <w:jc w:val="center"/>
        <w:rPr>
          <w:b/>
          <w:color w:val="000000"/>
          <w:sz w:val="24"/>
          <w:szCs w:val="24"/>
        </w:rPr>
      </w:pPr>
      <w:r w:rsidRPr="006C25C4">
        <w:rPr>
          <w:b/>
          <w:color w:val="000000"/>
          <w:sz w:val="24"/>
          <w:szCs w:val="24"/>
        </w:rPr>
        <w:t>§ 11</w:t>
      </w:r>
    </w:p>
    <w:p w14:paraId="20EC8F87" w14:textId="77777777" w:rsidR="006C25C4" w:rsidRPr="006C25C4" w:rsidRDefault="006C25C4" w:rsidP="006C25C4"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Postanowienia szczegółowe realizacji umowy</w:t>
      </w:r>
    </w:p>
    <w:p w14:paraId="2E4AEC16" w14:textId="77777777" w:rsidR="006C25C4" w:rsidRPr="006C25C4" w:rsidRDefault="006C25C4" w:rsidP="006C25C4">
      <w:pPr>
        <w:jc w:val="both"/>
        <w:rPr>
          <w:color w:val="000000"/>
          <w:sz w:val="24"/>
          <w:szCs w:val="24"/>
        </w:rPr>
      </w:pPr>
      <w:r w:rsidRPr="006C25C4">
        <w:rPr>
          <w:color w:val="000000"/>
          <w:sz w:val="24"/>
          <w:szCs w:val="24"/>
        </w:rPr>
        <w:lastRenderedPageBreak/>
        <w:t>Wykonawca zobowiązany jest do pisemnego powiadomienia Zamawiającego o</w:t>
      </w:r>
      <w:r>
        <w:rPr>
          <w:color w:val="000000"/>
          <w:sz w:val="24"/>
          <w:szCs w:val="24"/>
        </w:rPr>
        <w:t xml:space="preserve"> każdym opóźnieniu </w:t>
      </w:r>
      <w:r w:rsidRPr="006C25C4">
        <w:rPr>
          <w:color w:val="000000"/>
          <w:sz w:val="24"/>
          <w:szCs w:val="24"/>
        </w:rPr>
        <w:t>w realizacji robót podając powody niewykonania lub nienależytego wykonania obowiązków umownych.</w:t>
      </w:r>
    </w:p>
    <w:p w14:paraId="0B4FE1C3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1</w:t>
      </w:r>
      <w:r w:rsidR="006C25C4">
        <w:rPr>
          <w:b/>
          <w:bCs/>
          <w:sz w:val="24"/>
          <w:szCs w:val="24"/>
        </w:rPr>
        <w:t>2</w:t>
      </w:r>
    </w:p>
    <w:p w14:paraId="12949A2F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 xml:space="preserve">Odstąpienia od umowy </w:t>
      </w:r>
    </w:p>
    <w:p w14:paraId="69EBB438" w14:textId="77777777" w:rsidR="00AA1CA0" w:rsidRPr="00EC37D9" w:rsidRDefault="001B349D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Zamawiającemu</w:t>
      </w:r>
      <w:r w:rsidR="00130515" w:rsidRPr="00EC37D9">
        <w:rPr>
          <w:sz w:val="24"/>
          <w:szCs w:val="24"/>
        </w:rPr>
        <w:t>, oprócz przypadków określonych prawem cywilnym,</w:t>
      </w:r>
      <w:r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>przysługuje prawo do odstąpienia od umowy:</w:t>
      </w:r>
    </w:p>
    <w:p w14:paraId="126DBC90" w14:textId="77777777" w:rsidR="00AE1B04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umowy; </w:t>
      </w:r>
      <w:r w:rsidR="00E87CC8" w:rsidRPr="00EC37D9">
        <w:rPr>
          <w:sz w:val="24"/>
          <w:szCs w:val="24"/>
        </w:rPr>
        <w:t>lub dalsze wykonywanie umowy może zagrozić istotnemu interesowi bezpieczeństwa państwa lub bezpieczeństwu publicznemu, Zamawiający może odstąpić od umowy w terminie 30 dni od dnia powzięcia wiadomości o tych okolicznościach.</w:t>
      </w:r>
      <w:r w:rsidR="00C36F8C">
        <w:rPr>
          <w:sz w:val="24"/>
          <w:szCs w:val="24"/>
        </w:rPr>
        <w:br/>
      </w:r>
      <w:r w:rsidR="00E87CC8" w:rsidRPr="00EC37D9">
        <w:rPr>
          <w:sz w:val="24"/>
          <w:szCs w:val="24"/>
        </w:rPr>
        <w:t>W tym przypadku Wykonawca może żądać wyłącznie wynagrodzenia należnego z tytułu wykonania części umowy,</w:t>
      </w:r>
    </w:p>
    <w:p w14:paraId="16E7893A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zostanie ogłoszona upadłość lub likwidacja firmy </w:t>
      </w:r>
      <w:r w:rsidR="003D2A62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>, odstąpienie od umowy</w:t>
      </w:r>
      <w:r w:rsidR="002E19D5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 w tym wypadku może nastąpić </w:t>
      </w:r>
      <w:r w:rsidR="000C64A7" w:rsidRPr="00EC37D9">
        <w:rPr>
          <w:sz w:val="24"/>
          <w:szCs w:val="24"/>
        </w:rPr>
        <w:t>po</w:t>
      </w:r>
      <w:r w:rsidRPr="00EC37D9">
        <w:rPr>
          <w:sz w:val="24"/>
          <w:szCs w:val="24"/>
        </w:rPr>
        <w:t xml:space="preserve"> powzięci</w:t>
      </w:r>
      <w:r w:rsidR="000C64A7" w:rsidRPr="00EC37D9">
        <w:rPr>
          <w:sz w:val="24"/>
          <w:szCs w:val="24"/>
        </w:rPr>
        <w:t>u</w:t>
      </w:r>
      <w:r w:rsidRPr="00EC37D9">
        <w:rPr>
          <w:sz w:val="24"/>
          <w:szCs w:val="24"/>
        </w:rPr>
        <w:t xml:space="preserve"> wiadomości o powyższych okolicznościach,</w:t>
      </w:r>
    </w:p>
    <w:p w14:paraId="4B88304A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zostanie wydany nakaz zajęcia majątku </w:t>
      </w:r>
      <w:r w:rsidR="003D2A62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>, odstąpienie od umowy</w:t>
      </w:r>
      <w:r w:rsidR="00C36F8C">
        <w:rPr>
          <w:sz w:val="24"/>
          <w:szCs w:val="24"/>
        </w:rPr>
        <w:br/>
      </w:r>
      <w:r w:rsidRPr="00EC37D9">
        <w:rPr>
          <w:sz w:val="24"/>
          <w:szCs w:val="24"/>
        </w:rPr>
        <w:t xml:space="preserve">w tym wypadku może nastąpić </w:t>
      </w:r>
      <w:r w:rsidR="000C64A7" w:rsidRPr="00EC37D9">
        <w:rPr>
          <w:sz w:val="24"/>
          <w:szCs w:val="24"/>
        </w:rPr>
        <w:t xml:space="preserve">po powzięciu </w:t>
      </w:r>
      <w:r w:rsidRPr="00EC37D9">
        <w:rPr>
          <w:sz w:val="24"/>
          <w:szCs w:val="24"/>
        </w:rPr>
        <w:t>wiadomości o powyższych okolicznościach</w:t>
      </w:r>
      <w:r w:rsidR="00E87CC8" w:rsidRPr="00EC37D9">
        <w:rPr>
          <w:sz w:val="24"/>
          <w:szCs w:val="24"/>
        </w:rPr>
        <w:t>,</w:t>
      </w:r>
    </w:p>
    <w:p w14:paraId="42B165E4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</w:t>
      </w:r>
      <w:r w:rsidR="003D2A62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nie rozpoczął robót bez uzasadnionych przyczyn i opóźnienie przekracza </w:t>
      </w:r>
      <w:r w:rsidR="00AB10B7" w:rsidRPr="00EC37D9">
        <w:rPr>
          <w:sz w:val="24"/>
          <w:szCs w:val="24"/>
        </w:rPr>
        <w:t>10</w:t>
      </w:r>
      <w:r w:rsidRPr="00EC37D9">
        <w:rPr>
          <w:sz w:val="24"/>
          <w:szCs w:val="24"/>
        </w:rPr>
        <w:t xml:space="preserve"> dni lub przerwał roboty przez okres co najmniej </w:t>
      </w:r>
      <w:r w:rsidR="00AB10B7" w:rsidRPr="00EC37D9">
        <w:rPr>
          <w:sz w:val="24"/>
          <w:szCs w:val="24"/>
        </w:rPr>
        <w:t>5</w:t>
      </w:r>
      <w:r w:rsidRPr="00EC37D9">
        <w:rPr>
          <w:sz w:val="24"/>
          <w:szCs w:val="24"/>
        </w:rPr>
        <w:t xml:space="preserve"> dni i nie kontynuuje ich pomimo wezwania</w:t>
      </w:r>
      <w:r w:rsidR="001B349D" w:rsidRPr="00EC37D9">
        <w:rPr>
          <w:sz w:val="24"/>
          <w:szCs w:val="24"/>
        </w:rPr>
        <w:t xml:space="preserve"> Zamawiającego</w:t>
      </w:r>
      <w:r w:rsidRPr="00EC37D9">
        <w:rPr>
          <w:sz w:val="24"/>
          <w:szCs w:val="24"/>
        </w:rPr>
        <w:t xml:space="preserve">, złożonego na piśmie, odstąpienie od umowy w tym wypadku może nastąpić </w:t>
      </w:r>
      <w:r w:rsidR="00454D8C">
        <w:rPr>
          <w:sz w:val="24"/>
          <w:szCs w:val="24"/>
        </w:rPr>
        <w:t xml:space="preserve">po </w:t>
      </w:r>
      <w:r w:rsidR="000C64A7" w:rsidRPr="00EC37D9">
        <w:rPr>
          <w:sz w:val="24"/>
          <w:szCs w:val="24"/>
        </w:rPr>
        <w:t xml:space="preserve">powzięciu </w:t>
      </w:r>
      <w:r w:rsidRPr="00EC37D9">
        <w:rPr>
          <w:sz w:val="24"/>
          <w:szCs w:val="24"/>
        </w:rPr>
        <w:t xml:space="preserve">wiadomości </w:t>
      </w:r>
      <w:r w:rsidR="009C043F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powyższych okolicznościach,</w:t>
      </w:r>
    </w:p>
    <w:p w14:paraId="2A9EC1F5" w14:textId="77777777" w:rsidR="00AA1CA0" w:rsidRPr="00EC37D9" w:rsidRDefault="00AA1CA0" w:rsidP="00DB07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gdy </w:t>
      </w:r>
      <w:r w:rsidR="003D2A62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nie wykonuje robót zgodnie z umową lub dokumentacją projektową albo wadliwie wykonuje swoje zobowiązania umowne, odstąpienie od umowy w tym wypadku może nastąpić </w:t>
      </w:r>
      <w:r w:rsidR="000C64A7" w:rsidRPr="00EC37D9">
        <w:rPr>
          <w:sz w:val="24"/>
          <w:szCs w:val="24"/>
        </w:rPr>
        <w:t xml:space="preserve">po powzięciu </w:t>
      </w:r>
      <w:r w:rsidRPr="00EC37D9">
        <w:rPr>
          <w:sz w:val="24"/>
          <w:szCs w:val="24"/>
        </w:rPr>
        <w:t>wiadomości o powyższych okolicznościach.</w:t>
      </w:r>
    </w:p>
    <w:p w14:paraId="27839D96" w14:textId="77777777" w:rsidR="00AA1CA0" w:rsidRPr="00EC37D9" w:rsidRDefault="003D2A62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Wykonawcy</w:t>
      </w:r>
      <w:r w:rsidR="00AA1CA0" w:rsidRPr="00EC37D9">
        <w:rPr>
          <w:sz w:val="24"/>
          <w:szCs w:val="24"/>
        </w:rPr>
        <w:t xml:space="preserve"> przysługuje prawo odstąpienia od umowy, jeżeli</w:t>
      </w:r>
      <w:r w:rsidR="001B349D" w:rsidRPr="00EC37D9">
        <w:rPr>
          <w:sz w:val="24"/>
          <w:szCs w:val="24"/>
        </w:rPr>
        <w:t xml:space="preserve"> Zamawiający</w:t>
      </w:r>
      <w:r w:rsidR="00AA1CA0" w:rsidRPr="00EC37D9">
        <w:rPr>
          <w:sz w:val="24"/>
          <w:szCs w:val="24"/>
        </w:rPr>
        <w:t xml:space="preserve"> zawiadomi </w:t>
      </w:r>
      <w:r w:rsidRPr="00EC37D9">
        <w:rPr>
          <w:sz w:val="24"/>
          <w:szCs w:val="24"/>
        </w:rPr>
        <w:t>Wykonawcę</w:t>
      </w:r>
      <w:r w:rsidR="00AA1CA0" w:rsidRPr="00EC37D9">
        <w:rPr>
          <w:sz w:val="24"/>
          <w:szCs w:val="24"/>
        </w:rPr>
        <w:t xml:space="preserve">, iż wobec zaistnienia uprzednio nie przewidzianych okoliczności nie będzie mógł spełnić swoich zobowiązań wobec </w:t>
      </w:r>
      <w:r w:rsidRPr="00EC37D9">
        <w:rPr>
          <w:sz w:val="24"/>
          <w:szCs w:val="24"/>
        </w:rPr>
        <w:t>Wykonawcy</w:t>
      </w:r>
      <w:r w:rsidR="00AA1CA0" w:rsidRPr="00EC37D9">
        <w:rPr>
          <w:sz w:val="24"/>
          <w:szCs w:val="24"/>
        </w:rPr>
        <w:t xml:space="preserve">. </w:t>
      </w:r>
    </w:p>
    <w:p w14:paraId="7F414533" w14:textId="77777777" w:rsidR="00AA1CA0" w:rsidRPr="00EC37D9" w:rsidRDefault="00AA1CA0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Odstąpienie od umowy powinno nastąpić w formie pisemnej pod rygorem nieważności </w:t>
      </w:r>
      <w:r w:rsidRPr="00EC37D9">
        <w:rPr>
          <w:sz w:val="24"/>
          <w:szCs w:val="24"/>
        </w:rPr>
        <w:br/>
        <w:t>i zawierać uzasadnienie.</w:t>
      </w:r>
    </w:p>
    <w:p w14:paraId="0608C133" w14:textId="77777777" w:rsidR="00AA1CA0" w:rsidRPr="00EC37D9" w:rsidRDefault="00AA1CA0" w:rsidP="00DB0740">
      <w:pPr>
        <w:numPr>
          <w:ilvl w:val="0"/>
          <w:numId w:val="3"/>
        </w:numPr>
        <w:tabs>
          <w:tab w:val="clear" w:pos="720"/>
          <w:tab w:val="num" w:pos="66"/>
          <w:tab w:val="num" w:pos="2523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 wypadku odstąpienia od umowy</w:t>
      </w:r>
      <w:r w:rsidR="000C64A7" w:rsidRPr="00EC37D9">
        <w:rPr>
          <w:sz w:val="24"/>
          <w:szCs w:val="24"/>
        </w:rPr>
        <w:t>,</w:t>
      </w:r>
      <w:r w:rsidRPr="00EC37D9">
        <w:rPr>
          <w:sz w:val="24"/>
          <w:szCs w:val="24"/>
        </w:rPr>
        <w:t xml:space="preserve"> </w:t>
      </w:r>
      <w:r w:rsidR="003D2A62" w:rsidRPr="00EC37D9">
        <w:rPr>
          <w:sz w:val="24"/>
          <w:szCs w:val="24"/>
        </w:rPr>
        <w:t>Wykonawcę</w:t>
      </w:r>
      <w:r w:rsidRPr="00EC37D9">
        <w:rPr>
          <w:sz w:val="24"/>
          <w:szCs w:val="24"/>
        </w:rPr>
        <w:t xml:space="preserve"> oraz</w:t>
      </w:r>
      <w:r w:rsidR="001B349D" w:rsidRPr="00EC37D9">
        <w:rPr>
          <w:sz w:val="24"/>
          <w:szCs w:val="24"/>
        </w:rPr>
        <w:t xml:space="preserve"> Zamawiającego</w:t>
      </w:r>
      <w:r w:rsidRPr="00EC37D9">
        <w:rPr>
          <w:sz w:val="24"/>
          <w:szCs w:val="24"/>
        </w:rPr>
        <w:t xml:space="preserve"> obciążają następujące obowiązki szczegółowe:</w:t>
      </w:r>
    </w:p>
    <w:p w14:paraId="18E864D2" w14:textId="77777777" w:rsidR="00AA1CA0" w:rsidRPr="00EC37D9" w:rsidRDefault="00AA1CA0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w terminie </w:t>
      </w:r>
      <w:r w:rsidR="00AB10B7" w:rsidRPr="00EC37D9">
        <w:rPr>
          <w:sz w:val="24"/>
          <w:szCs w:val="24"/>
        </w:rPr>
        <w:t>1</w:t>
      </w:r>
      <w:r w:rsidRPr="00EC37D9">
        <w:rPr>
          <w:sz w:val="24"/>
          <w:szCs w:val="24"/>
        </w:rPr>
        <w:t xml:space="preserve">0 dni od daty odstąpienia od umowy </w:t>
      </w:r>
      <w:r w:rsidR="003D2A62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przy udziale </w:t>
      </w:r>
      <w:r w:rsidR="001B349D" w:rsidRPr="00EC37D9">
        <w:rPr>
          <w:sz w:val="24"/>
          <w:szCs w:val="24"/>
        </w:rPr>
        <w:t xml:space="preserve"> Zamawiającego </w:t>
      </w:r>
      <w:r w:rsidRPr="00EC37D9">
        <w:rPr>
          <w:sz w:val="24"/>
          <w:szCs w:val="24"/>
        </w:rPr>
        <w:t xml:space="preserve"> sporządzi szczegółowy protokół inwentaryzacji robót w toku wg stanu na dzień odstąpienia,</w:t>
      </w:r>
    </w:p>
    <w:p w14:paraId="267094F9" w14:textId="77777777" w:rsidR="00AA1CA0" w:rsidRPr="00EC37D9" w:rsidRDefault="003D2A62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0C64A7" w:rsidRPr="00EC37D9">
        <w:rPr>
          <w:sz w:val="24"/>
          <w:szCs w:val="24"/>
        </w:rPr>
        <w:t xml:space="preserve"> niezwłocznie</w:t>
      </w:r>
      <w:r w:rsidR="00AA1CA0" w:rsidRPr="00EC37D9">
        <w:rPr>
          <w:sz w:val="24"/>
          <w:szCs w:val="24"/>
        </w:rPr>
        <w:t xml:space="preserve"> zabezpieczy przerwane roboty w</w:t>
      </w:r>
      <w:r w:rsidR="000C64A7" w:rsidRPr="00EC37D9">
        <w:rPr>
          <w:sz w:val="24"/>
          <w:szCs w:val="24"/>
        </w:rPr>
        <w:t xml:space="preserve"> niezbędnym</w:t>
      </w:r>
      <w:r w:rsidR="00AA1CA0" w:rsidRPr="00EC37D9">
        <w:rPr>
          <w:sz w:val="24"/>
          <w:szCs w:val="24"/>
        </w:rPr>
        <w:t xml:space="preserve"> zakresie na koszt tej strony, </w:t>
      </w:r>
      <w:r w:rsidR="000C64A7" w:rsidRPr="00EC37D9">
        <w:rPr>
          <w:sz w:val="24"/>
          <w:szCs w:val="24"/>
        </w:rPr>
        <w:t>z której winy odstąpiło odstąpienie od umowy</w:t>
      </w:r>
      <w:r w:rsidR="00AA1CA0" w:rsidRPr="00EC37D9">
        <w:rPr>
          <w:sz w:val="24"/>
          <w:szCs w:val="24"/>
        </w:rPr>
        <w:t>,</w:t>
      </w:r>
    </w:p>
    <w:p w14:paraId="480FCF47" w14:textId="77777777" w:rsidR="00AA1CA0" w:rsidRPr="00EC37D9" w:rsidRDefault="003D2A62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sporządzi wykaz materiałów, konstrukcji lub urządzeń, które nie mogą być wykorzystane przez </w:t>
      </w:r>
      <w:r w:rsidRPr="00EC37D9">
        <w:rPr>
          <w:sz w:val="24"/>
          <w:szCs w:val="24"/>
        </w:rPr>
        <w:t>Wykonawcy</w:t>
      </w:r>
      <w:r w:rsidR="00AA1CA0" w:rsidRPr="00EC37D9">
        <w:rPr>
          <w:sz w:val="24"/>
          <w:szCs w:val="24"/>
        </w:rPr>
        <w:t xml:space="preserve"> do realizacji innych robót nie objętych niniejszą umową, jeżeli odstąpienie od umowy nastąpiło z przyczyn niezależnych od niego,</w:t>
      </w:r>
      <w:r w:rsidR="000C64A7" w:rsidRPr="00EC37D9">
        <w:rPr>
          <w:sz w:val="24"/>
          <w:szCs w:val="24"/>
        </w:rPr>
        <w:t xml:space="preserve"> do akceptacji </w:t>
      </w:r>
      <w:r w:rsidR="00ED5A64">
        <w:rPr>
          <w:sz w:val="24"/>
          <w:szCs w:val="24"/>
        </w:rPr>
        <w:t>Z</w:t>
      </w:r>
      <w:r w:rsidR="000C64A7" w:rsidRPr="00EC37D9">
        <w:rPr>
          <w:sz w:val="24"/>
          <w:szCs w:val="24"/>
        </w:rPr>
        <w:t>amawiającego</w:t>
      </w:r>
      <w:r w:rsidR="00ED5A64">
        <w:rPr>
          <w:sz w:val="24"/>
          <w:szCs w:val="24"/>
        </w:rPr>
        <w:t>,</w:t>
      </w:r>
    </w:p>
    <w:p w14:paraId="218FA0D3" w14:textId="77777777" w:rsidR="00AA1CA0" w:rsidRPr="00EC37D9" w:rsidRDefault="003D2A62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zgłosi do dokonania przez</w:t>
      </w:r>
      <w:r w:rsidR="001B349D" w:rsidRPr="00EC37D9">
        <w:rPr>
          <w:sz w:val="24"/>
          <w:szCs w:val="24"/>
        </w:rPr>
        <w:t xml:space="preserve"> Zamawiającego</w:t>
      </w:r>
      <w:r w:rsidR="00AA1CA0" w:rsidRPr="00EC37D9">
        <w:rPr>
          <w:sz w:val="24"/>
          <w:szCs w:val="24"/>
        </w:rPr>
        <w:t xml:space="preserve"> odbioru przerwanych robót oraz robót zabezpieczających, jeżeli odstąpienie od umowy nastąpiło z przyczyn, za które </w:t>
      </w: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nie odpowiada,</w:t>
      </w:r>
    </w:p>
    <w:p w14:paraId="1E1983D0" w14:textId="77777777" w:rsidR="00AA1CA0" w:rsidRPr="00EC37D9" w:rsidRDefault="00EE68DC" w:rsidP="00DB07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niezwłocznie, a najpóźniej w terminie </w:t>
      </w:r>
      <w:r w:rsidR="000C64A7" w:rsidRPr="00EC37D9">
        <w:rPr>
          <w:sz w:val="24"/>
          <w:szCs w:val="24"/>
        </w:rPr>
        <w:t>7</w:t>
      </w:r>
      <w:r w:rsidR="00AA1CA0" w:rsidRPr="00EC37D9">
        <w:rPr>
          <w:sz w:val="24"/>
          <w:szCs w:val="24"/>
        </w:rPr>
        <w:t xml:space="preserve"> dni od zgłoszenia przerwania robót, usunie z terenu budowy urządzenia zaplecza przez niego dostarczone lub wzniesione.</w:t>
      </w:r>
    </w:p>
    <w:p w14:paraId="53E28F23" w14:textId="77777777" w:rsidR="00AA1CA0" w:rsidRPr="00EC37D9" w:rsidRDefault="00AA1CA0" w:rsidP="00DB0740">
      <w:pPr>
        <w:numPr>
          <w:ilvl w:val="0"/>
          <w:numId w:val="3"/>
        </w:numPr>
        <w:tabs>
          <w:tab w:val="clear" w:pos="720"/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 </w:t>
      </w:r>
      <w:r w:rsidR="001B349D" w:rsidRPr="00EC37D9">
        <w:rPr>
          <w:sz w:val="24"/>
          <w:szCs w:val="24"/>
        </w:rPr>
        <w:t xml:space="preserve">Zamawiający </w:t>
      </w:r>
      <w:r w:rsidRPr="00EC37D9">
        <w:rPr>
          <w:sz w:val="24"/>
          <w:szCs w:val="24"/>
        </w:rPr>
        <w:t xml:space="preserve">w razie odstąpienia od umowy z przyczyn, za które </w:t>
      </w:r>
      <w:r w:rsidR="00EE68DC" w:rsidRPr="00EC37D9">
        <w:rPr>
          <w:sz w:val="24"/>
          <w:szCs w:val="24"/>
        </w:rPr>
        <w:t>Wykonawca</w:t>
      </w:r>
      <w:r w:rsidRPr="00EC37D9">
        <w:rPr>
          <w:sz w:val="24"/>
          <w:szCs w:val="24"/>
        </w:rPr>
        <w:t xml:space="preserve"> nie odpowiada, zobowiązany jest do:</w:t>
      </w:r>
    </w:p>
    <w:p w14:paraId="359A23FB" w14:textId="77777777" w:rsidR="00AA1CA0" w:rsidRPr="00EC37D9" w:rsidRDefault="00AA1CA0" w:rsidP="00DB07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dokonania odbioru robót przerwanych oraz do zapłaty wynagrodzenia za roboty, które zostały wykonane do dnia odstąpienia, </w:t>
      </w:r>
    </w:p>
    <w:p w14:paraId="75632E18" w14:textId="77777777" w:rsidR="00AA1CA0" w:rsidRPr="00EC37D9" w:rsidRDefault="00AA1CA0" w:rsidP="00DB07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lastRenderedPageBreak/>
        <w:t xml:space="preserve">odkupienia materiałów, konstrukcji lub urządzeń określonych w ust. 4 </w:t>
      </w:r>
      <w:r w:rsidR="009738B8" w:rsidRPr="00EC37D9">
        <w:rPr>
          <w:sz w:val="24"/>
          <w:szCs w:val="24"/>
        </w:rPr>
        <w:t>pkt 3</w:t>
      </w:r>
      <w:r w:rsidRPr="00EC37D9">
        <w:rPr>
          <w:sz w:val="24"/>
          <w:szCs w:val="24"/>
        </w:rPr>
        <w:t>, niniejszego paragrafu umowy,</w:t>
      </w:r>
    </w:p>
    <w:p w14:paraId="78EC4DB8" w14:textId="77777777" w:rsidR="00AA1CA0" w:rsidRPr="00EC37D9" w:rsidRDefault="00AA1CA0" w:rsidP="00DB07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przyjęcia od </w:t>
      </w:r>
      <w:r w:rsidR="00EE68DC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 xml:space="preserve"> pod swój dozór terenu budowy. </w:t>
      </w:r>
    </w:p>
    <w:p w14:paraId="1C6E878E" w14:textId="77777777" w:rsidR="007D3118" w:rsidRPr="001344B7" w:rsidRDefault="00AA1CA0" w:rsidP="001344B7">
      <w:pPr>
        <w:numPr>
          <w:ilvl w:val="0"/>
          <w:numId w:val="3"/>
        </w:numPr>
        <w:tabs>
          <w:tab w:val="clear" w:pos="720"/>
          <w:tab w:val="num" w:pos="-76"/>
          <w:tab w:val="num" w:pos="2523"/>
        </w:tabs>
        <w:ind w:left="0" w:hanging="284"/>
        <w:jc w:val="both"/>
        <w:rPr>
          <w:b/>
          <w:bCs/>
          <w:sz w:val="24"/>
          <w:szCs w:val="24"/>
        </w:rPr>
      </w:pPr>
      <w:r w:rsidRPr="00EC37D9">
        <w:rPr>
          <w:sz w:val="24"/>
          <w:szCs w:val="24"/>
        </w:rPr>
        <w:t xml:space="preserve">W przypadku wystąpienia okoliczności określonych w ust. 1 </w:t>
      </w:r>
      <w:r w:rsidR="009738B8" w:rsidRPr="00EC37D9">
        <w:rPr>
          <w:sz w:val="24"/>
          <w:szCs w:val="24"/>
        </w:rPr>
        <w:t xml:space="preserve">pkt 5 </w:t>
      </w:r>
      <w:r w:rsidR="001B349D" w:rsidRPr="00EC37D9">
        <w:rPr>
          <w:sz w:val="24"/>
          <w:szCs w:val="24"/>
        </w:rPr>
        <w:t>Zamawiającemu</w:t>
      </w:r>
      <w:r w:rsidRPr="00EC37D9">
        <w:rPr>
          <w:sz w:val="24"/>
          <w:szCs w:val="24"/>
        </w:rPr>
        <w:t xml:space="preserve"> przysługuje prawo powierzenia, poprawienia lub dalszego wykonywania przedmiotu umowy innej osobie na koszt </w:t>
      </w:r>
      <w:r w:rsidR="00EE68DC" w:rsidRPr="00EC37D9">
        <w:rPr>
          <w:sz w:val="24"/>
          <w:szCs w:val="24"/>
        </w:rPr>
        <w:t>Wykonawcy.</w:t>
      </w:r>
      <w:r w:rsidR="00EE68DC" w:rsidRPr="00EC37D9">
        <w:rPr>
          <w:b/>
          <w:bCs/>
          <w:sz w:val="24"/>
          <w:szCs w:val="24"/>
        </w:rPr>
        <w:t xml:space="preserve"> </w:t>
      </w:r>
    </w:p>
    <w:p w14:paraId="575301DD" w14:textId="77777777" w:rsidR="001344B7" w:rsidRDefault="001344B7" w:rsidP="001344B7">
      <w:pPr>
        <w:tabs>
          <w:tab w:val="num" w:pos="2523"/>
        </w:tabs>
        <w:jc w:val="center"/>
        <w:rPr>
          <w:b/>
          <w:bCs/>
          <w:sz w:val="24"/>
          <w:szCs w:val="24"/>
        </w:rPr>
      </w:pPr>
    </w:p>
    <w:p w14:paraId="267B6CBA" w14:textId="77777777" w:rsidR="001344B7" w:rsidRDefault="00AA1CA0" w:rsidP="001344B7">
      <w:pPr>
        <w:tabs>
          <w:tab w:val="num" w:pos="2523"/>
        </w:tabs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1</w:t>
      </w:r>
      <w:r w:rsidR="006C25C4">
        <w:rPr>
          <w:b/>
          <w:bCs/>
          <w:sz w:val="24"/>
          <w:szCs w:val="24"/>
        </w:rPr>
        <w:t>3</w:t>
      </w:r>
    </w:p>
    <w:p w14:paraId="6806F58F" w14:textId="77777777" w:rsidR="00AA1CA0" w:rsidRPr="00EC37D9" w:rsidRDefault="00AA1CA0" w:rsidP="001344B7">
      <w:pPr>
        <w:tabs>
          <w:tab w:val="num" w:pos="2523"/>
        </w:tabs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Odbiory i procedury</w:t>
      </w:r>
    </w:p>
    <w:p w14:paraId="6E074E8E" w14:textId="77777777" w:rsidR="00AA1CA0" w:rsidRPr="00EC37D9" w:rsidRDefault="00AA1CA0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Strony postanawiają, że </w:t>
      </w:r>
      <w:r w:rsidR="00EE68DC" w:rsidRPr="00EC37D9">
        <w:rPr>
          <w:sz w:val="24"/>
          <w:szCs w:val="24"/>
        </w:rPr>
        <w:t>Wykonawca</w:t>
      </w:r>
      <w:r w:rsidR="004760F1" w:rsidRPr="00EC37D9">
        <w:rPr>
          <w:sz w:val="24"/>
          <w:szCs w:val="24"/>
        </w:rPr>
        <w:t xml:space="preserve"> zgłosi pisemnie </w:t>
      </w:r>
      <w:r w:rsidR="001B349D" w:rsidRPr="00EC37D9">
        <w:rPr>
          <w:sz w:val="24"/>
          <w:szCs w:val="24"/>
        </w:rPr>
        <w:t>Zamawiającemu</w:t>
      </w:r>
      <w:r w:rsidRPr="00EC37D9">
        <w:rPr>
          <w:sz w:val="24"/>
          <w:szCs w:val="24"/>
        </w:rPr>
        <w:t xml:space="preserve"> gotowość całego przedmiotu umowy do odbioru. </w:t>
      </w:r>
    </w:p>
    <w:p w14:paraId="295D9519" w14:textId="77777777" w:rsidR="00AA1CA0" w:rsidRPr="00EC37D9" w:rsidRDefault="001B349D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Zamawiający </w:t>
      </w:r>
      <w:r w:rsidR="00AA1CA0" w:rsidRPr="00EC37D9">
        <w:rPr>
          <w:sz w:val="24"/>
          <w:szCs w:val="24"/>
        </w:rPr>
        <w:t>wyznaczy termin odbioru w ciągu 10 dni od daty potwierdzenia przez Inspektora Nadzoru</w:t>
      </w:r>
      <w:r w:rsidR="000C64A7" w:rsidRPr="00EC37D9">
        <w:rPr>
          <w:sz w:val="24"/>
          <w:szCs w:val="24"/>
        </w:rPr>
        <w:t xml:space="preserve"> Inwestorskiego</w:t>
      </w:r>
      <w:r w:rsidR="00AA1CA0" w:rsidRPr="00EC37D9">
        <w:rPr>
          <w:sz w:val="24"/>
          <w:szCs w:val="24"/>
        </w:rPr>
        <w:t xml:space="preserve"> zgłoszenia przez </w:t>
      </w:r>
      <w:r w:rsidR="00EE68DC" w:rsidRPr="00EC37D9">
        <w:rPr>
          <w:sz w:val="24"/>
          <w:szCs w:val="24"/>
        </w:rPr>
        <w:t>Wykonawcę</w:t>
      </w:r>
      <w:r w:rsidR="00AA1CA0" w:rsidRPr="00EC37D9">
        <w:rPr>
          <w:sz w:val="24"/>
          <w:szCs w:val="24"/>
        </w:rPr>
        <w:t xml:space="preserve"> osiągnięcia gotowości całego przedmiotu umowy do odbioru.</w:t>
      </w:r>
    </w:p>
    <w:p w14:paraId="062DAF23" w14:textId="77777777" w:rsidR="00AA1CA0" w:rsidRPr="00EC37D9" w:rsidRDefault="00AA1CA0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Jeżeli w trakcie odbioru zostaną stwierdzone wady i usterki, to</w:t>
      </w:r>
      <w:r w:rsidR="001B349D" w:rsidRPr="00EC37D9">
        <w:rPr>
          <w:sz w:val="24"/>
          <w:szCs w:val="24"/>
        </w:rPr>
        <w:t xml:space="preserve"> Zamawiającemu</w:t>
      </w:r>
      <w:r w:rsidRPr="00EC37D9">
        <w:rPr>
          <w:sz w:val="24"/>
          <w:szCs w:val="24"/>
        </w:rPr>
        <w:t xml:space="preserve"> przysługują następujące uprawnienia:</w:t>
      </w:r>
    </w:p>
    <w:p w14:paraId="21A47708" w14:textId="77777777" w:rsidR="00AA1CA0" w:rsidRPr="00EC37D9" w:rsidRDefault="00AA1CA0" w:rsidP="00DB0740">
      <w:pPr>
        <w:numPr>
          <w:ilvl w:val="0"/>
          <w:numId w:val="9"/>
        </w:numPr>
        <w:tabs>
          <w:tab w:val="clear" w:pos="720"/>
          <w:tab w:val="num" w:pos="360"/>
          <w:tab w:val="num" w:pos="993"/>
          <w:tab w:val="num" w:pos="252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jeżeli wady nadają się do usunięcia</w:t>
      </w:r>
      <w:r w:rsidR="001B349D" w:rsidRPr="00EC37D9">
        <w:rPr>
          <w:sz w:val="24"/>
          <w:szCs w:val="24"/>
        </w:rPr>
        <w:t xml:space="preserve"> Zamawiający</w:t>
      </w:r>
      <w:r w:rsidRPr="00EC37D9">
        <w:rPr>
          <w:sz w:val="24"/>
          <w:szCs w:val="24"/>
        </w:rPr>
        <w:t xml:space="preserve"> może odmówić odbioru</w:t>
      </w:r>
      <w:r w:rsidR="000C64A7" w:rsidRPr="00EC37D9">
        <w:rPr>
          <w:sz w:val="24"/>
          <w:szCs w:val="24"/>
        </w:rPr>
        <w:t xml:space="preserve"> końcowego</w:t>
      </w:r>
      <w:r w:rsidRPr="00EC37D9">
        <w:rPr>
          <w:sz w:val="24"/>
          <w:szCs w:val="24"/>
        </w:rPr>
        <w:t xml:space="preserve"> do czasu ich usunięcia, wyznaczając równocześnie termin usunięcia wad,</w:t>
      </w:r>
    </w:p>
    <w:p w14:paraId="3D7732EA" w14:textId="77777777" w:rsidR="00AA1CA0" w:rsidRPr="00EC37D9" w:rsidRDefault="00AA1CA0" w:rsidP="00DB0740">
      <w:pPr>
        <w:numPr>
          <w:ilvl w:val="0"/>
          <w:numId w:val="9"/>
        </w:numPr>
        <w:tabs>
          <w:tab w:val="clear" w:pos="720"/>
          <w:tab w:val="num" w:pos="360"/>
          <w:tab w:val="num" w:pos="993"/>
          <w:tab w:val="num" w:pos="2520"/>
        </w:tabs>
        <w:ind w:left="36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jeżeli wady nie nadają się do usunięcia</w:t>
      </w:r>
      <w:r w:rsidR="001B349D" w:rsidRPr="00EC37D9">
        <w:rPr>
          <w:sz w:val="24"/>
          <w:szCs w:val="24"/>
        </w:rPr>
        <w:t xml:space="preserve"> Zamawiający</w:t>
      </w:r>
      <w:r w:rsidRPr="00EC37D9">
        <w:rPr>
          <w:sz w:val="24"/>
          <w:szCs w:val="24"/>
        </w:rPr>
        <w:t xml:space="preserve"> może:</w:t>
      </w:r>
    </w:p>
    <w:p w14:paraId="20E92003" w14:textId="77777777" w:rsidR="00AA1CA0" w:rsidRPr="00EC37D9" w:rsidRDefault="00AA1CA0" w:rsidP="00DB0740">
      <w:pPr>
        <w:numPr>
          <w:ilvl w:val="1"/>
          <w:numId w:val="9"/>
        </w:numPr>
        <w:tabs>
          <w:tab w:val="clear" w:pos="1440"/>
          <w:tab w:val="num" w:pos="720"/>
          <w:tab w:val="num" w:pos="1620"/>
          <w:tab w:val="num" w:pos="3060"/>
        </w:tabs>
        <w:ind w:left="72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odstąpić od umowy lub zażądać wykonania przedmiotu odbioru po raz drugi, jeżeli wady te uniemożliwiają użytk</w:t>
      </w:r>
      <w:r w:rsidR="00DB0740">
        <w:rPr>
          <w:sz w:val="24"/>
          <w:szCs w:val="24"/>
        </w:rPr>
        <w:t xml:space="preserve">owanie przedmiotu umowy  zgodnie   </w:t>
      </w:r>
      <w:r w:rsidRPr="00EC37D9">
        <w:rPr>
          <w:sz w:val="24"/>
          <w:szCs w:val="24"/>
        </w:rPr>
        <w:t>z przeznaczeniem,</w:t>
      </w:r>
    </w:p>
    <w:p w14:paraId="2A7DE73C" w14:textId="77777777" w:rsidR="00AA1CA0" w:rsidRPr="00EC37D9" w:rsidRDefault="00AA1CA0" w:rsidP="00DB0740">
      <w:pPr>
        <w:numPr>
          <w:ilvl w:val="1"/>
          <w:numId w:val="9"/>
        </w:numPr>
        <w:tabs>
          <w:tab w:val="clear" w:pos="1440"/>
          <w:tab w:val="num" w:pos="720"/>
          <w:tab w:val="num" w:pos="1620"/>
          <w:tab w:val="num" w:pos="3060"/>
        </w:tabs>
        <w:ind w:left="720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powierzyć poprawienie lub wykonanie części przedmiotu umowy innej osobie na koszt</w:t>
      </w:r>
      <w:r w:rsidR="009C043F" w:rsidRPr="00EC37D9">
        <w:rPr>
          <w:sz w:val="24"/>
          <w:szCs w:val="24"/>
        </w:rPr>
        <w:t xml:space="preserve">  </w:t>
      </w:r>
      <w:r w:rsidRPr="00EC37D9">
        <w:rPr>
          <w:sz w:val="24"/>
          <w:szCs w:val="24"/>
        </w:rPr>
        <w:t xml:space="preserve"> </w:t>
      </w:r>
      <w:r w:rsidR="00EE68DC" w:rsidRPr="00EC37D9">
        <w:rPr>
          <w:sz w:val="24"/>
          <w:szCs w:val="24"/>
        </w:rPr>
        <w:t>Wykonawcy</w:t>
      </w:r>
      <w:r w:rsidRPr="00EC37D9">
        <w:rPr>
          <w:caps/>
          <w:sz w:val="24"/>
          <w:szCs w:val="24"/>
        </w:rPr>
        <w:t>.</w:t>
      </w:r>
    </w:p>
    <w:p w14:paraId="3B1CC1F6" w14:textId="77777777" w:rsidR="00AA1CA0" w:rsidRPr="00EC37D9" w:rsidRDefault="00EE68DC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zobowiązany jest do zawiadomienia</w:t>
      </w:r>
      <w:r w:rsidR="006D7741" w:rsidRPr="00EC37D9">
        <w:rPr>
          <w:sz w:val="24"/>
          <w:szCs w:val="24"/>
        </w:rPr>
        <w:t xml:space="preserve"> Zamawiającego</w:t>
      </w:r>
      <w:r w:rsidR="00AA1CA0" w:rsidRPr="00EC37D9">
        <w:rPr>
          <w:sz w:val="24"/>
          <w:szCs w:val="24"/>
        </w:rPr>
        <w:t xml:space="preserve"> o usunięciu wad, żądając jednocześnie wyznaczenia terminu odbioru za</w:t>
      </w:r>
      <w:r w:rsidR="000C64A7" w:rsidRPr="00EC37D9">
        <w:rPr>
          <w:sz w:val="24"/>
          <w:szCs w:val="24"/>
        </w:rPr>
        <w:t>kwestionowanych uprzednio robót</w:t>
      </w:r>
      <w:r w:rsidR="00AA1CA0" w:rsidRPr="00EC37D9">
        <w:rPr>
          <w:sz w:val="24"/>
          <w:szCs w:val="24"/>
        </w:rPr>
        <w:t xml:space="preserve"> wadliwie wykonanych.</w:t>
      </w:r>
    </w:p>
    <w:p w14:paraId="5949DA0D" w14:textId="77777777" w:rsidR="00AA1CA0" w:rsidRPr="00EC37D9" w:rsidRDefault="006D7741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Zamawiający </w:t>
      </w:r>
      <w:r w:rsidR="00AA1CA0" w:rsidRPr="00EC37D9">
        <w:rPr>
          <w:sz w:val="24"/>
          <w:szCs w:val="24"/>
        </w:rPr>
        <w:t>wyznacza terminy przeglądów robót przedmiotu umowy w okresie rękojmi</w:t>
      </w:r>
      <w:r w:rsidR="00C36F8C">
        <w:rPr>
          <w:sz w:val="24"/>
          <w:szCs w:val="24"/>
        </w:rPr>
        <w:br/>
      </w:r>
      <w:r w:rsidR="00AA1CA0" w:rsidRPr="00EC37D9">
        <w:rPr>
          <w:sz w:val="24"/>
          <w:szCs w:val="24"/>
        </w:rPr>
        <w:t>i gwarancji, a w razie stwierdzenia wad i usterek wyznacza termin do ich usunięcia.</w:t>
      </w:r>
    </w:p>
    <w:p w14:paraId="013EFCD8" w14:textId="77777777" w:rsidR="00E24C6B" w:rsidRPr="00EC37D9" w:rsidRDefault="00AA1CA0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 razie stwierdzenia podczas przeglądów, o których mowa w ust. 5 wad i usterek,</w:t>
      </w:r>
      <w:r w:rsidR="006D7741" w:rsidRPr="00EC37D9">
        <w:rPr>
          <w:sz w:val="24"/>
          <w:szCs w:val="24"/>
        </w:rPr>
        <w:t xml:space="preserve"> Zamawiający</w:t>
      </w:r>
      <w:r w:rsidRPr="00EC37D9">
        <w:rPr>
          <w:sz w:val="24"/>
          <w:szCs w:val="24"/>
        </w:rPr>
        <w:t xml:space="preserve"> wyznaczy termin pokontrolnego s</w:t>
      </w:r>
      <w:r w:rsidR="00B7319D" w:rsidRPr="00EC37D9">
        <w:rPr>
          <w:sz w:val="24"/>
          <w:szCs w:val="24"/>
        </w:rPr>
        <w:t xml:space="preserve">twierdzenia usunięcia tych wad </w:t>
      </w:r>
      <w:r w:rsidRPr="00EC37D9">
        <w:rPr>
          <w:sz w:val="24"/>
          <w:szCs w:val="24"/>
        </w:rPr>
        <w:t>i usterek.</w:t>
      </w:r>
      <w:r w:rsidR="00E24C6B" w:rsidRPr="00EC37D9">
        <w:rPr>
          <w:sz w:val="24"/>
          <w:szCs w:val="24"/>
        </w:rPr>
        <w:t xml:space="preserve"> </w:t>
      </w:r>
    </w:p>
    <w:p w14:paraId="68768EF5" w14:textId="77777777" w:rsidR="00E24C6B" w:rsidRPr="00EC37D9" w:rsidRDefault="00E24C6B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>Jeżeli Zamawiający uzna, że roboty zostały zakończone to w porozumieniu z Wykonawcą wyznaczy termin odbioru  końcowego. Zamawiający dokona odbioru końcowego robót</w:t>
      </w:r>
      <w:r w:rsidR="00C36F8C">
        <w:rPr>
          <w:rFonts w:eastAsia="SimSun"/>
          <w:kern w:val="3"/>
          <w:sz w:val="24"/>
          <w:szCs w:val="24"/>
          <w:lang w:bidi="en-US"/>
        </w:rPr>
        <w:br/>
      </w:r>
      <w:r w:rsidRPr="00EC37D9">
        <w:rPr>
          <w:rFonts w:eastAsia="SimSun"/>
          <w:kern w:val="3"/>
          <w:sz w:val="24"/>
          <w:szCs w:val="24"/>
          <w:lang w:bidi="en-US"/>
        </w:rPr>
        <w:t>w ciągu 14 dni, licząc od daty zgłoszenia. Z odbioru końcowego zostanie spisany protokół odbioru  końcowego. Jeżeli Zamawiający stwierdzi, że roboty nie zostały zakończone to odmówi odbioru do czasu zakończenia robót.</w:t>
      </w:r>
      <w:r w:rsidRPr="00EC37D9">
        <w:rPr>
          <w:sz w:val="24"/>
          <w:szCs w:val="24"/>
        </w:rPr>
        <w:t xml:space="preserve"> </w:t>
      </w:r>
    </w:p>
    <w:p w14:paraId="27573874" w14:textId="77777777" w:rsidR="00E24C6B" w:rsidRPr="00EC37D9" w:rsidRDefault="00E24C6B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 xml:space="preserve">Częściowe odebranie danych robót, nie oznacza końcowego i ostatecznego odbioru robót w tej części. Oznacza to w szczególności, że Zamawiający może żądać usunięcia przez Wykonawcę wszelkich usterek wykrytych lub powstałych w czasie ich prowadzenia, </w:t>
      </w:r>
      <w:r w:rsidRPr="00EC37D9">
        <w:rPr>
          <w:rFonts w:eastAsia="SimSun"/>
          <w:kern w:val="3"/>
          <w:sz w:val="24"/>
          <w:szCs w:val="24"/>
          <w:lang w:bidi="en-US"/>
        </w:rPr>
        <w:br/>
        <w:t>a odebranych częściowo, również po odbiorze częściowym a także w ramach końcowego odbioru robót.</w:t>
      </w:r>
    </w:p>
    <w:p w14:paraId="581D8B36" w14:textId="77777777" w:rsidR="00A85E8A" w:rsidRPr="00EC37D9" w:rsidRDefault="00A85E8A" w:rsidP="00DB0740">
      <w:pPr>
        <w:numPr>
          <w:ilvl w:val="1"/>
          <w:numId w:val="5"/>
        </w:numPr>
        <w:tabs>
          <w:tab w:val="num" w:pos="-76"/>
        </w:tabs>
        <w:ind w:left="0" w:hanging="284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>Razem z zawiadomieniem o zakończeniu robót i zgłoszeniem gotowości odbioru końcowego Wykonawca przekaże Zamawiającemu:</w:t>
      </w:r>
    </w:p>
    <w:p w14:paraId="007284FE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oświadczenie kierownika budowy o zgodności wykonania obiektu budowlanego</w:t>
      </w:r>
      <w:r w:rsidR="00C36F8C">
        <w:rPr>
          <w:rFonts w:eastAsia="SimSun"/>
          <w:sz w:val="24"/>
          <w:szCs w:val="24"/>
          <w:lang w:eastAsia="en-US" w:bidi="en-US"/>
        </w:rPr>
        <w:br/>
      </w:r>
      <w:r w:rsidRPr="00454D8C">
        <w:rPr>
          <w:rFonts w:eastAsia="SimSun"/>
          <w:sz w:val="24"/>
          <w:szCs w:val="24"/>
          <w:lang w:eastAsia="en-US" w:bidi="en-US"/>
        </w:rPr>
        <w:t>z dokumentacją, określone w ustawie Prawo Budowlane,</w:t>
      </w:r>
    </w:p>
    <w:p w14:paraId="4464A6BE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dokumentację powykonawczą w tym kompletną dokumentację projektową</w:t>
      </w:r>
      <w:r w:rsidR="00C36F8C">
        <w:rPr>
          <w:rFonts w:eastAsia="SimSun"/>
          <w:sz w:val="24"/>
          <w:szCs w:val="24"/>
          <w:lang w:eastAsia="en-US" w:bidi="en-US"/>
        </w:rPr>
        <w:br/>
      </w:r>
      <w:r w:rsidRPr="00454D8C">
        <w:rPr>
          <w:rFonts w:eastAsia="SimSun"/>
          <w:sz w:val="24"/>
          <w:szCs w:val="24"/>
          <w:lang w:eastAsia="en-US" w:bidi="en-US"/>
        </w:rPr>
        <w:t>z  naniesionymi zmianami dokonanymi przez projektanta,</w:t>
      </w:r>
    </w:p>
    <w:p w14:paraId="645D8FC7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 xml:space="preserve">oryginał dziennika budowy wraz z wpisem o gotowości obiektu do odbioru </w:t>
      </w:r>
      <w:r w:rsidR="009C0D99" w:rsidRPr="00454D8C">
        <w:rPr>
          <w:rFonts w:eastAsia="SimSun"/>
          <w:sz w:val="24"/>
          <w:szCs w:val="24"/>
          <w:lang w:eastAsia="en-US" w:bidi="en-US"/>
        </w:rPr>
        <w:t>ko</w:t>
      </w:r>
      <w:r w:rsidRPr="00454D8C">
        <w:rPr>
          <w:rFonts w:eastAsia="SimSun"/>
          <w:sz w:val="24"/>
          <w:szCs w:val="24"/>
          <w:lang w:eastAsia="en-US" w:bidi="en-US"/>
        </w:rPr>
        <w:t>ńcowego,</w:t>
      </w:r>
    </w:p>
    <w:p w14:paraId="7461B8E8" w14:textId="77777777" w:rsidR="00A85E8A" w:rsidRPr="00454D8C" w:rsidRDefault="00A85E8A" w:rsidP="00DB0740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deklarację własności użytkowych, deklaracje zgodności lub certyfikaty wbudowanych</w:t>
      </w:r>
      <w:r w:rsidR="00C36F8C">
        <w:rPr>
          <w:rFonts w:eastAsia="SimSun"/>
          <w:sz w:val="24"/>
          <w:szCs w:val="24"/>
          <w:lang w:eastAsia="en-US" w:bidi="en-US"/>
        </w:rPr>
        <w:t xml:space="preserve"> </w:t>
      </w:r>
      <w:r w:rsidRPr="00454D8C">
        <w:rPr>
          <w:rFonts w:eastAsia="SimSun"/>
          <w:sz w:val="24"/>
          <w:szCs w:val="24"/>
          <w:lang w:eastAsia="en-US" w:bidi="en-US"/>
        </w:rPr>
        <w:t xml:space="preserve">materiałów, </w:t>
      </w:r>
    </w:p>
    <w:p w14:paraId="63FF8089" w14:textId="77777777" w:rsidR="006C25C4" w:rsidRDefault="00A85E8A" w:rsidP="006D4C53">
      <w:pPr>
        <w:pStyle w:val="Bezodstpw"/>
        <w:numPr>
          <w:ilvl w:val="0"/>
          <w:numId w:val="18"/>
        </w:numPr>
        <w:ind w:left="349" w:hanging="425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lastRenderedPageBreak/>
        <w:t>uzgodnioną inwentaryzację geodezyjną powykonawczą wszystkich realizowanych obiektów</w:t>
      </w:r>
      <w:r w:rsidR="00F14071" w:rsidRPr="00454D8C">
        <w:rPr>
          <w:rFonts w:eastAsia="SimSun"/>
          <w:sz w:val="24"/>
          <w:szCs w:val="24"/>
          <w:lang w:eastAsia="en-US" w:bidi="en-US"/>
        </w:rPr>
        <w:t xml:space="preserve"> </w:t>
      </w:r>
      <w:r w:rsidRPr="00454D8C">
        <w:rPr>
          <w:rFonts w:eastAsia="SimSun"/>
          <w:sz w:val="24"/>
          <w:szCs w:val="24"/>
          <w:lang w:eastAsia="en-US" w:bidi="en-US"/>
        </w:rPr>
        <w:t>i urządzeń budowlanych; 3 egz. w wersji papierowej i 1 egz. w wersji elektronicznej</w:t>
      </w:r>
      <w:r w:rsidR="00E24C6B" w:rsidRPr="00454D8C">
        <w:rPr>
          <w:rFonts w:eastAsia="SimSun"/>
          <w:sz w:val="24"/>
          <w:szCs w:val="24"/>
          <w:lang w:eastAsia="en-US" w:bidi="en-US"/>
        </w:rPr>
        <w:t>.</w:t>
      </w:r>
    </w:p>
    <w:p w14:paraId="5BF2E31B" w14:textId="77777777" w:rsidR="00AA1CA0" w:rsidRPr="00EC37D9" w:rsidRDefault="00AA1CA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1</w:t>
      </w:r>
      <w:r w:rsidR="006C25C4">
        <w:rPr>
          <w:b/>
          <w:bCs/>
          <w:sz w:val="24"/>
          <w:szCs w:val="24"/>
        </w:rPr>
        <w:t>4</w:t>
      </w:r>
    </w:p>
    <w:p w14:paraId="0FFF6CC3" w14:textId="77777777" w:rsidR="00AA1CA0" w:rsidRPr="00EC37D9" w:rsidRDefault="009C043F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Gwarancja i r</w:t>
      </w:r>
      <w:r w:rsidR="001F67CA" w:rsidRPr="00EC37D9">
        <w:rPr>
          <w:b/>
          <w:bCs/>
          <w:sz w:val="24"/>
          <w:szCs w:val="24"/>
        </w:rPr>
        <w:t>ękojmia</w:t>
      </w:r>
    </w:p>
    <w:p w14:paraId="54FC222C" w14:textId="77777777" w:rsidR="00AA1CA0" w:rsidRPr="00EC37D9" w:rsidRDefault="00EE68DC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udziela </w:t>
      </w:r>
      <w:r w:rsidR="00797349">
        <w:rPr>
          <w:b/>
          <w:sz w:val="24"/>
          <w:szCs w:val="24"/>
        </w:rPr>
        <w:t>………..</w:t>
      </w:r>
      <w:r w:rsidR="001F55A0" w:rsidRPr="00EC37D9">
        <w:rPr>
          <w:sz w:val="24"/>
          <w:szCs w:val="24"/>
        </w:rPr>
        <w:t xml:space="preserve"> miesięcy </w:t>
      </w:r>
      <w:r w:rsidR="00B97E8E" w:rsidRPr="00EC37D9">
        <w:rPr>
          <w:sz w:val="24"/>
          <w:szCs w:val="24"/>
        </w:rPr>
        <w:t>gwarancji</w:t>
      </w:r>
      <w:r w:rsidR="00AA1CA0" w:rsidRPr="00EC37D9">
        <w:rPr>
          <w:sz w:val="24"/>
          <w:szCs w:val="24"/>
        </w:rPr>
        <w:t xml:space="preserve"> jakości na wykonanie robót objętych umową, licząc od daty przekazania przez </w:t>
      </w:r>
      <w:r w:rsidRPr="00EC37D9">
        <w:rPr>
          <w:sz w:val="24"/>
          <w:szCs w:val="24"/>
        </w:rPr>
        <w:t>Wykonawcę</w:t>
      </w:r>
      <w:r w:rsidR="00AA1CA0" w:rsidRPr="00EC37D9">
        <w:rPr>
          <w:sz w:val="24"/>
          <w:szCs w:val="24"/>
        </w:rPr>
        <w:t xml:space="preserve"> przedmiotu umowy</w:t>
      </w:r>
      <w:r w:rsidR="00E87CC8" w:rsidRPr="00EC37D9">
        <w:rPr>
          <w:sz w:val="24"/>
          <w:szCs w:val="24"/>
        </w:rPr>
        <w:t xml:space="preserve"> </w:t>
      </w:r>
      <w:r w:rsidR="00AA1CA0" w:rsidRPr="00EC37D9">
        <w:rPr>
          <w:sz w:val="24"/>
          <w:szCs w:val="24"/>
        </w:rPr>
        <w:t xml:space="preserve"> i przejęcia go przez</w:t>
      </w:r>
      <w:r w:rsidR="006D7741" w:rsidRPr="00EC37D9">
        <w:rPr>
          <w:sz w:val="24"/>
          <w:szCs w:val="24"/>
        </w:rPr>
        <w:t xml:space="preserve"> Zamawiającego</w:t>
      </w:r>
      <w:r w:rsidR="00AA1CA0" w:rsidRPr="00EC37D9">
        <w:rPr>
          <w:sz w:val="24"/>
          <w:szCs w:val="24"/>
        </w:rPr>
        <w:t xml:space="preserve"> jako należycie wykonanego na podstawie protokołu robót podpisanego przez strony umowy.</w:t>
      </w:r>
    </w:p>
    <w:p w14:paraId="67B7C7B3" w14:textId="77777777" w:rsidR="00AA1CA0" w:rsidRPr="00EC37D9" w:rsidRDefault="00AA1CA0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Strony ustalają, że odpowiedzialność </w:t>
      </w:r>
      <w:r w:rsidR="00EE68DC" w:rsidRPr="00EC37D9">
        <w:rPr>
          <w:sz w:val="24"/>
          <w:szCs w:val="24"/>
        </w:rPr>
        <w:t>Wykonawcy</w:t>
      </w:r>
      <w:r w:rsidRPr="00EC37D9">
        <w:rPr>
          <w:sz w:val="24"/>
          <w:szCs w:val="24"/>
        </w:rPr>
        <w:t xml:space="preserve"> z tytułu rękojmi za wady fizyczne robót, użyte materiały i urządzenia zostaje rozszerzona na okres</w:t>
      </w:r>
      <w:r w:rsidR="008E6F28" w:rsidRPr="00EC37D9">
        <w:rPr>
          <w:sz w:val="24"/>
          <w:szCs w:val="24"/>
        </w:rPr>
        <w:t xml:space="preserve"> równy okresowi udzielonej w ust.</w:t>
      </w:r>
      <w:r w:rsidRPr="00EC37D9">
        <w:rPr>
          <w:sz w:val="24"/>
          <w:szCs w:val="24"/>
        </w:rPr>
        <w:t xml:space="preserve"> 1 gwarancji.</w:t>
      </w:r>
    </w:p>
    <w:p w14:paraId="10751671" w14:textId="77777777" w:rsidR="00AA1CA0" w:rsidRPr="00EC37D9" w:rsidRDefault="00AA1CA0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Realizacja uprawnień z tytułu gwarancji jakości odbywać się będzie według zasad określonych </w:t>
      </w:r>
      <w:r w:rsidR="00D019AD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artykułach 577 do 581 Kodeksu Cywilnego.</w:t>
      </w:r>
    </w:p>
    <w:p w14:paraId="76EA9C8D" w14:textId="77777777" w:rsidR="00001A0E" w:rsidRPr="00EC37D9" w:rsidRDefault="00EE68DC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</w:t>
      </w:r>
      <w:r w:rsidR="00AA1CA0" w:rsidRPr="00EC37D9">
        <w:rPr>
          <w:sz w:val="24"/>
          <w:szCs w:val="24"/>
        </w:rPr>
        <w:t xml:space="preserve"> przedłoży dokument gwarancji do końcowego odbioru robót.</w:t>
      </w:r>
      <w:r w:rsidR="00B97E8E" w:rsidRPr="00EC37D9">
        <w:rPr>
          <w:sz w:val="24"/>
          <w:szCs w:val="24"/>
        </w:rPr>
        <w:t xml:space="preserve"> W przypadku nie przedłożenia takiego dokumentu, strony uznają, że gwarancja obowiązuje w okresie </w:t>
      </w:r>
      <w:r w:rsidR="00DB0740">
        <w:rPr>
          <w:sz w:val="24"/>
          <w:szCs w:val="24"/>
        </w:rPr>
        <w:t xml:space="preserve"> </w:t>
      </w:r>
      <w:r w:rsidR="00B97E8E" w:rsidRPr="00EC37D9">
        <w:rPr>
          <w:sz w:val="24"/>
          <w:szCs w:val="24"/>
        </w:rPr>
        <w:t>5 lat od daty bezusterkowego odbioru.</w:t>
      </w:r>
    </w:p>
    <w:p w14:paraId="2184D392" w14:textId="77777777" w:rsidR="00001A0E" w:rsidRPr="00EC37D9" w:rsidRDefault="00001A0E" w:rsidP="00DB0740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bidi="en-US"/>
        </w:rPr>
        <w:t>Przed upływem ustalonego w umowie okresu rękojmi nastąpi odbiór ostateczny mający na celu ustalenie stanu robót i stwierdzenie usunięcia wad z okresu rękojmi i spisany będzie z tej czynności protokół z przeglądu.</w:t>
      </w:r>
      <w:r w:rsidRPr="00EC37D9">
        <w:rPr>
          <w:sz w:val="24"/>
          <w:szCs w:val="24"/>
        </w:rPr>
        <w:t xml:space="preserve"> </w:t>
      </w:r>
    </w:p>
    <w:p w14:paraId="7FB555BC" w14:textId="77777777" w:rsidR="00797349" w:rsidRPr="001344B7" w:rsidRDefault="00001A0E" w:rsidP="001344B7">
      <w:pPr>
        <w:numPr>
          <w:ilvl w:val="1"/>
          <w:numId w:val="4"/>
        </w:numPr>
        <w:tabs>
          <w:tab w:val="clear" w:pos="1440"/>
          <w:tab w:val="num" w:pos="66"/>
        </w:tabs>
        <w:ind w:left="66" w:hanging="426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Wykonawca zobowiązuje się przenieść na Zamawiającego wszelkie uprawnienia z tytułu gwarancji udzielonych przez dostawców wyrobów, maszyn i urządzeń, stosowanych (montowanych) przy wykonywaniu inwestycji, wydając w tym celu Zamawiającemu właściwe dokumenty gwarancyjne najpó</w:t>
      </w:r>
      <w:r w:rsidR="00846535">
        <w:rPr>
          <w:sz w:val="24"/>
          <w:szCs w:val="24"/>
        </w:rPr>
        <w:t>źniej w dniu odbioru końcowego.</w:t>
      </w:r>
    </w:p>
    <w:p w14:paraId="6AA71B5C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27D18140" w14:textId="77777777" w:rsidR="006F263E" w:rsidRPr="00EC37D9" w:rsidRDefault="000A7260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§ 1</w:t>
      </w:r>
      <w:r w:rsidR="006C25C4">
        <w:rPr>
          <w:b/>
          <w:bCs/>
          <w:sz w:val="24"/>
          <w:szCs w:val="24"/>
        </w:rPr>
        <w:t>5</w:t>
      </w:r>
    </w:p>
    <w:p w14:paraId="2B582C26" w14:textId="77777777" w:rsidR="005C3296" w:rsidRDefault="0072505A" w:rsidP="00DB0740">
      <w:pPr>
        <w:jc w:val="center"/>
        <w:rPr>
          <w:b/>
          <w:bCs/>
          <w:sz w:val="24"/>
          <w:szCs w:val="24"/>
        </w:rPr>
      </w:pPr>
      <w:r w:rsidRPr="00EC37D9">
        <w:rPr>
          <w:b/>
          <w:bCs/>
          <w:sz w:val="24"/>
          <w:szCs w:val="24"/>
        </w:rPr>
        <w:t>Wymagania dotyczące zatrudni</w:t>
      </w:r>
      <w:r w:rsidR="00DE31BA" w:rsidRPr="00EC37D9">
        <w:rPr>
          <w:b/>
          <w:bCs/>
          <w:sz w:val="24"/>
          <w:szCs w:val="24"/>
        </w:rPr>
        <w:t>ania na podstawie umowy o pracę</w:t>
      </w:r>
    </w:p>
    <w:p w14:paraId="70A2749C" w14:textId="77777777" w:rsidR="00F1052E" w:rsidRPr="00415248" w:rsidRDefault="00F1052E" w:rsidP="00C36F8C">
      <w:pPr>
        <w:pStyle w:val="Bezodstpw"/>
        <w:numPr>
          <w:ilvl w:val="0"/>
          <w:numId w:val="22"/>
        </w:numPr>
        <w:ind w:left="0" w:hanging="284"/>
        <w:jc w:val="both"/>
        <w:rPr>
          <w:rFonts w:eastAsia="Calibri"/>
          <w:sz w:val="24"/>
          <w:szCs w:val="24"/>
        </w:rPr>
      </w:pPr>
      <w:r w:rsidRPr="00415248">
        <w:rPr>
          <w:sz w:val="24"/>
          <w:szCs w:val="24"/>
        </w:rPr>
        <w:t>Zamawiający wymaga zatrudnienia przez Wykonawcę lub podwykonawcę na podstawie umowy o pracę osób</w:t>
      </w:r>
      <w:r w:rsidRPr="00415248">
        <w:rPr>
          <w:rFonts w:eastAsia="Calibri"/>
          <w:sz w:val="24"/>
          <w:szCs w:val="24"/>
        </w:rPr>
        <w:t xml:space="preserve"> (w rozumieniu przepisów </w:t>
      </w:r>
      <w:r w:rsidRPr="00415248">
        <w:rPr>
          <w:sz w:val="24"/>
          <w:szCs w:val="24"/>
        </w:rPr>
        <w:t>ustawy z dnia 26 czerwca 1974 r. - Kodeks pracy), w</w:t>
      </w:r>
      <w:r w:rsidR="00DE31BA" w:rsidRPr="00415248">
        <w:rPr>
          <w:sz w:val="24"/>
          <w:szCs w:val="24"/>
        </w:rPr>
        <w:t>ykonujących wszystkie czynności</w:t>
      </w:r>
      <w:r w:rsidRPr="00415248">
        <w:rPr>
          <w:sz w:val="24"/>
          <w:szCs w:val="24"/>
        </w:rPr>
        <w:t xml:space="preserve"> w zakresie realizacji zamówienia opisane</w:t>
      </w:r>
      <w:r w:rsidR="00C36F8C">
        <w:rPr>
          <w:sz w:val="24"/>
          <w:szCs w:val="24"/>
        </w:rPr>
        <w:br/>
      </w:r>
      <w:r w:rsidRPr="00415248">
        <w:rPr>
          <w:sz w:val="24"/>
          <w:szCs w:val="24"/>
        </w:rPr>
        <w:t xml:space="preserve">w załączonych do </w:t>
      </w:r>
      <w:r w:rsidR="00F5525F" w:rsidRPr="00415248">
        <w:rPr>
          <w:sz w:val="24"/>
          <w:szCs w:val="24"/>
        </w:rPr>
        <w:t>SWZ</w:t>
      </w:r>
      <w:r w:rsidRPr="00415248">
        <w:rPr>
          <w:sz w:val="24"/>
          <w:szCs w:val="24"/>
        </w:rPr>
        <w:t xml:space="preserve"> Przedmiarach robót, za wyjątkiem osoby pełniącej funkcję kierownika budowy oraz osób wykonujących czynności geodezyjne.</w:t>
      </w:r>
    </w:p>
    <w:p w14:paraId="23607777" w14:textId="77777777" w:rsidR="0072505A" w:rsidRPr="00EC37D9" w:rsidRDefault="0072505A" w:rsidP="00C36F8C">
      <w:pPr>
        <w:pStyle w:val="Bezodstpw"/>
        <w:numPr>
          <w:ilvl w:val="0"/>
          <w:numId w:val="22"/>
        </w:numPr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Każdorazowo na żądanie Zamawiającego, w terminie wskazanym przez Zamawiającego nie krótszym niż 5 dni roboczych, Wykonawca zobowiązany jest przedłożyć Zamawiającemu potwierdzenie zawarcia umów o pracę zawartych przez Wykonawcę lub podwykonawcę</w:t>
      </w:r>
      <w:r w:rsidR="00C36F8C">
        <w:rPr>
          <w:sz w:val="24"/>
          <w:szCs w:val="24"/>
        </w:rPr>
        <w:br/>
      </w:r>
      <w:r w:rsidR="00E60D99" w:rsidRPr="00EC37D9">
        <w:rPr>
          <w:sz w:val="24"/>
          <w:szCs w:val="24"/>
        </w:rPr>
        <w:t>z pracownikami, o których</w:t>
      </w:r>
      <w:r w:rsidRPr="00EC37D9">
        <w:rPr>
          <w:sz w:val="24"/>
          <w:szCs w:val="24"/>
        </w:rPr>
        <w:t xml:space="preserve"> mowa w ust.1.</w:t>
      </w:r>
    </w:p>
    <w:p w14:paraId="46D3CE32" w14:textId="77777777" w:rsidR="0072505A" w:rsidRPr="00EC37D9" w:rsidRDefault="0072505A" w:rsidP="00C36F8C">
      <w:pPr>
        <w:pStyle w:val="Bezodstpw"/>
        <w:numPr>
          <w:ilvl w:val="0"/>
          <w:numId w:val="22"/>
        </w:numPr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 xml:space="preserve">Nieprzedłożenie przez Wykonawcę, w zakresie uprawnienia Zamawiającego do kontroli zatrudnienia osób, o których mowa w ust. 2, w terminie określonym zgodnie 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z ust. 2, dokumentów potwierdzających bieżące opłacanie składek i należnych podatków</w:t>
      </w:r>
      <w:r w:rsidR="00262EFD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z tytułu zatrudnienia wymienionych osób będzie traktowane jako niewypełnienie obowiązku zatrudnienia osób wskazanych w zestawieniu, o którym mowa w ust. 1 na podstawie umowy o pracę.</w:t>
      </w:r>
    </w:p>
    <w:p w14:paraId="469A3652" w14:textId="77777777" w:rsidR="00C502A5" w:rsidRPr="001344B7" w:rsidRDefault="0072505A" w:rsidP="00C36F8C">
      <w:pPr>
        <w:pStyle w:val="Bezodstpw"/>
        <w:numPr>
          <w:ilvl w:val="0"/>
          <w:numId w:val="22"/>
        </w:numPr>
        <w:ind w:left="0" w:hanging="284"/>
        <w:jc w:val="both"/>
        <w:rPr>
          <w:sz w:val="24"/>
          <w:szCs w:val="24"/>
        </w:rPr>
      </w:pPr>
      <w:r w:rsidRPr="00EC37D9">
        <w:rPr>
          <w:sz w:val="24"/>
          <w:szCs w:val="24"/>
        </w:rPr>
        <w:t>Za niedopełnienie wymogu zatrudnian</w:t>
      </w:r>
      <w:r w:rsidR="00E60D99" w:rsidRPr="00EC37D9">
        <w:rPr>
          <w:sz w:val="24"/>
          <w:szCs w:val="24"/>
        </w:rPr>
        <w:t>ia osób wskazanych</w:t>
      </w:r>
      <w:r w:rsidRPr="00EC37D9">
        <w:rPr>
          <w:sz w:val="24"/>
          <w:szCs w:val="24"/>
        </w:rPr>
        <w:t>, na podstawie umowy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pracę w rozumieniu przepisów ustawy z dnia 26 czerwca 1974 r. - Kode</w:t>
      </w:r>
      <w:r w:rsidR="00E60D99" w:rsidRPr="00EC37D9">
        <w:rPr>
          <w:sz w:val="24"/>
          <w:szCs w:val="24"/>
        </w:rPr>
        <w:t>ks pracy</w:t>
      </w:r>
      <w:r w:rsidRPr="00EC37D9">
        <w:rPr>
          <w:sz w:val="24"/>
          <w:szCs w:val="24"/>
        </w:rPr>
        <w:t>, Wykonawca zapłaci Zamawiającemu kary umowne w wysokości kwoty minimalnego wynagrodzenia za pracę ustal</w:t>
      </w:r>
      <w:r w:rsidR="00E60D99" w:rsidRPr="00EC37D9">
        <w:rPr>
          <w:sz w:val="24"/>
          <w:szCs w:val="24"/>
        </w:rPr>
        <w:t xml:space="preserve">onego na podstawie przepisów </w:t>
      </w:r>
      <w:r w:rsidRPr="00EC37D9">
        <w:rPr>
          <w:sz w:val="24"/>
          <w:szCs w:val="24"/>
        </w:rPr>
        <w:t xml:space="preserve"> o minimalnym wynagrodzeniu za pracę (obowiązujących </w:t>
      </w:r>
      <w:r w:rsidR="00DE31BA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chwili stwierdzenia przez Zamawiającego niedopełnienia przez Wykonawcę wymogu zatrudniania osób wskazanych</w:t>
      </w:r>
      <w:r w:rsidR="00E60D99" w:rsidRPr="00EC37D9">
        <w:rPr>
          <w:sz w:val="24"/>
          <w:szCs w:val="24"/>
        </w:rPr>
        <w:t xml:space="preserve"> </w:t>
      </w:r>
      <w:r w:rsidR="006B73D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w zestawieniu, o którym mowa w ust. 1 na podstawie umowy o pracę 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rozumieniu przepisów Kodeksu Pracy) za każdą osobę wskazaną w zestawieniu,</w:t>
      </w:r>
      <w:r w:rsidR="00DB0740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 xml:space="preserve">o </w:t>
      </w:r>
      <w:r w:rsidRPr="00EC37D9">
        <w:rPr>
          <w:sz w:val="24"/>
          <w:szCs w:val="24"/>
        </w:rPr>
        <w:lastRenderedPageBreak/>
        <w:t xml:space="preserve">którym mowa </w:t>
      </w:r>
      <w:r w:rsidR="007C54F2" w:rsidRPr="00EC37D9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w ust. 1, w stosunku do któr</w:t>
      </w:r>
      <w:r w:rsidR="00DB0740">
        <w:rPr>
          <w:sz w:val="24"/>
          <w:szCs w:val="24"/>
        </w:rPr>
        <w:t>ej nie przedstawiono dokumentów,</w:t>
      </w:r>
      <w:r w:rsidR="00415248">
        <w:rPr>
          <w:sz w:val="24"/>
          <w:szCs w:val="24"/>
        </w:rPr>
        <w:t xml:space="preserve"> </w:t>
      </w:r>
      <w:r w:rsidRPr="00EC37D9">
        <w:rPr>
          <w:sz w:val="24"/>
          <w:szCs w:val="24"/>
        </w:rPr>
        <w:t>o których mowa w ust. 3.</w:t>
      </w:r>
    </w:p>
    <w:p w14:paraId="2522BFAF" w14:textId="77777777" w:rsidR="00001A0E" w:rsidRPr="00EC37D9" w:rsidRDefault="007C54F2" w:rsidP="00C502A5">
      <w:pPr>
        <w:suppressAutoHyphens/>
        <w:autoSpaceDN w:val="0"/>
        <w:contextualSpacing/>
        <w:mirrorIndents/>
        <w:jc w:val="center"/>
        <w:rPr>
          <w:rFonts w:eastAsia="SimSun"/>
          <w:b/>
          <w:kern w:val="3"/>
          <w:sz w:val="24"/>
          <w:szCs w:val="24"/>
          <w:lang w:eastAsia="en-US"/>
        </w:rPr>
      </w:pPr>
      <w:r w:rsidRPr="00EC37D9">
        <w:rPr>
          <w:rFonts w:eastAsia="SimSun"/>
          <w:b/>
          <w:kern w:val="3"/>
          <w:sz w:val="24"/>
          <w:szCs w:val="24"/>
          <w:lang w:eastAsia="en-US"/>
        </w:rPr>
        <w:t>§</w:t>
      </w:r>
      <w:r w:rsidR="003E16B5">
        <w:rPr>
          <w:rFonts w:eastAsia="SimSun"/>
          <w:b/>
          <w:kern w:val="3"/>
          <w:sz w:val="24"/>
          <w:szCs w:val="24"/>
          <w:lang w:eastAsia="en-US"/>
        </w:rPr>
        <w:t xml:space="preserve"> </w:t>
      </w:r>
      <w:r w:rsidR="00AB646E">
        <w:rPr>
          <w:rFonts w:eastAsia="SimSun"/>
          <w:b/>
          <w:kern w:val="3"/>
          <w:sz w:val="24"/>
          <w:szCs w:val="24"/>
          <w:lang w:eastAsia="en-US"/>
        </w:rPr>
        <w:t>1</w:t>
      </w:r>
      <w:r w:rsidR="006C25C4">
        <w:rPr>
          <w:rFonts w:eastAsia="SimSun"/>
          <w:b/>
          <w:kern w:val="3"/>
          <w:sz w:val="24"/>
          <w:szCs w:val="24"/>
          <w:lang w:eastAsia="en-US"/>
        </w:rPr>
        <w:t>6</w:t>
      </w:r>
    </w:p>
    <w:p w14:paraId="41205286" w14:textId="77777777" w:rsidR="00001A0E" w:rsidRPr="00EC37D9" w:rsidRDefault="009044A6" w:rsidP="00DB0740">
      <w:pPr>
        <w:suppressAutoHyphens/>
        <w:autoSpaceDN w:val="0"/>
        <w:contextualSpacing/>
        <w:mirrorIndents/>
        <w:jc w:val="center"/>
        <w:rPr>
          <w:rFonts w:eastAsia="SimSun"/>
          <w:b/>
          <w:kern w:val="3"/>
          <w:sz w:val="24"/>
          <w:szCs w:val="24"/>
          <w:lang w:eastAsia="en-US" w:bidi="en-US"/>
        </w:rPr>
      </w:pPr>
      <w:r w:rsidRPr="00EC37D9">
        <w:rPr>
          <w:rFonts w:eastAsia="SimSun"/>
          <w:b/>
          <w:kern w:val="3"/>
          <w:sz w:val="24"/>
          <w:szCs w:val="24"/>
          <w:lang w:eastAsia="en-US" w:bidi="en-US"/>
        </w:rPr>
        <w:t>Zmiany postanowień umowy</w:t>
      </w:r>
    </w:p>
    <w:p w14:paraId="100AB021" w14:textId="49B4E347" w:rsidR="00001A0E" w:rsidRPr="00415248" w:rsidRDefault="00001A0E" w:rsidP="00C36F8C">
      <w:pPr>
        <w:pStyle w:val="Bezodstpw"/>
        <w:numPr>
          <w:ilvl w:val="0"/>
          <w:numId w:val="23"/>
        </w:numPr>
        <w:ind w:left="284" w:hanging="284"/>
        <w:jc w:val="both"/>
        <w:rPr>
          <w:rFonts w:eastAsia="SimSun"/>
          <w:sz w:val="24"/>
          <w:szCs w:val="24"/>
          <w:lang w:eastAsia="en-US" w:bidi="en-US"/>
        </w:rPr>
      </w:pPr>
      <w:r w:rsidRPr="00415248">
        <w:rPr>
          <w:rFonts w:eastAsia="SimSun"/>
          <w:sz w:val="24"/>
          <w:szCs w:val="24"/>
          <w:lang w:eastAsia="en-US" w:bidi="en-US"/>
        </w:rPr>
        <w:t>Strony mogą dokonywać zmiany terminu wykonania przedmiotu umowy co najmniej</w:t>
      </w:r>
      <w:r w:rsidR="00ED5A64" w:rsidRPr="00415248">
        <w:rPr>
          <w:rFonts w:eastAsia="SimSun"/>
          <w:sz w:val="24"/>
          <w:szCs w:val="24"/>
          <w:lang w:eastAsia="en-US" w:bidi="en-US"/>
        </w:rPr>
        <w:t xml:space="preserve"> </w:t>
      </w:r>
      <w:r w:rsidR="004658DB">
        <w:rPr>
          <w:rFonts w:eastAsia="SimSun"/>
          <w:sz w:val="24"/>
          <w:szCs w:val="24"/>
          <w:lang w:eastAsia="en-US" w:bidi="en-US"/>
        </w:rPr>
        <w:br/>
      </w:r>
      <w:r w:rsidRPr="00415248">
        <w:rPr>
          <w:rFonts w:eastAsia="SimSun"/>
          <w:sz w:val="24"/>
          <w:szCs w:val="24"/>
          <w:lang w:eastAsia="en-US" w:bidi="en-US"/>
        </w:rPr>
        <w:t>o okres odpowiadający wstrzymaniu lub opóźnieniu robót w przypadku:</w:t>
      </w:r>
    </w:p>
    <w:p w14:paraId="0513A67A" w14:textId="77777777" w:rsidR="00001A0E" w:rsidRPr="00415248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15248">
        <w:rPr>
          <w:rFonts w:eastAsia="SimSun"/>
          <w:sz w:val="24"/>
          <w:szCs w:val="24"/>
          <w:lang w:eastAsia="en-US" w:bidi="en-US"/>
        </w:rPr>
        <w:t>wystąpienia niekorzystnych warunków atmosferycznych uniemożliwiających prawidłowe wykonanie robót zgodnie z technologią, normami, innymi przepisami jeżeli konieczność wykonania tych prac w tym okresie nie jest następstwem okoliczności, za które Wykonawca ponosi odpowiedzialność,</w:t>
      </w:r>
    </w:p>
    <w:p w14:paraId="5DE64A8B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wystąpienia konieczności wykonania robót dodatkowych, które wstrzymują lub opóźniają realizację przedmiotu umowy,</w:t>
      </w:r>
    </w:p>
    <w:p w14:paraId="66C6A77C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 xml:space="preserve">wystąpienia opóźnienia w dokonaniu określonych czynności, zezwoleń, uzgodnień itp. </w:t>
      </w:r>
      <w:r w:rsidRPr="00454D8C">
        <w:rPr>
          <w:rFonts w:eastAsia="SimSun"/>
          <w:sz w:val="24"/>
          <w:szCs w:val="24"/>
          <w:lang w:eastAsia="en-US" w:bidi="en-US"/>
        </w:rPr>
        <w:br/>
        <w:t>do których właściwe organy są zobowiązane na mocy przepisów prawa, jeżeli okres załatwienia sprawy przekroczy okres przewidziany w przepisach prawa, o ile Wykonawca nie ponosi za to odpowiedzialności,</w:t>
      </w:r>
    </w:p>
    <w:p w14:paraId="6E143CF3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odmowy wydania przez właściwe organy zezwoleń, uzgodnień itp. z przyczyn niezawinionych przez Wykonawcę,</w:t>
      </w:r>
    </w:p>
    <w:p w14:paraId="19732E9D" w14:textId="77777777" w:rsidR="00001A0E" w:rsidRPr="00454D8C" w:rsidRDefault="00001A0E" w:rsidP="00EF5F50">
      <w:pPr>
        <w:pStyle w:val="Bezodstpw"/>
        <w:numPr>
          <w:ilvl w:val="0"/>
          <w:numId w:val="19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>niemożności wykonania robót, gdy uprawniony organ nie dopuszcza do wykonania robót lub wstrzymuje wykonanie robót z przyczyn niezawinionych przez Wykonawcę.</w:t>
      </w:r>
    </w:p>
    <w:p w14:paraId="72D00C15" w14:textId="77777777" w:rsidR="00001A0E" w:rsidRPr="00EC37D9" w:rsidRDefault="00001A0E" w:rsidP="00EF5F50">
      <w:pPr>
        <w:numPr>
          <w:ilvl w:val="0"/>
          <w:numId w:val="23"/>
        </w:numPr>
        <w:suppressAutoHyphens/>
        <w:autoSpaceDN w:val="0"/>
        <w:ind w:left="284" w:hanging="357"/>
        <w:contextualSpacing/>
        <w:mirrorIndents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>Strony dopuszczają zmianę postanowień umowy w stosunku do treści oferty Wykonawcy poprzez zmianę sposobu wykonania przedmiotu umowy lub zmianę wynagrodzenia lub przedłużenie terminu zakończenia realizacji przedmiotu umowy w przypadku:</w:t>
      </w:r>
    </w:p>
    <w:p w14:paraId="326C73AC" w14:textId="77777777" w:rsidR="00D5637C" w:rsidRDefault="00001A0E" w:rsidP="00EF5F50">
      <w:pPr>
        <w:pStyle w:val="Bezodstpw"/>
        <w:numPr>
          <w:ilvl w:val="0"/>
          <w:numId w:val="20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454D8C">
        <w:rPr>
          <w:rFonts w:eastAsia="SimSun"/>
          <w:sz w:val="24"/>
          <w:szCs w:val="24"/>
          <w:lang w:eastAsia="en-US" w:bidi="en-US"/>
        </w:rPr>
        <w:t xml:space="preserve">wystąpienia siły wyższej uniemożliwiającej wykonanie przedmiotu umowy zgodnie </w:t>
      </w:r>
      <w:r w:rsidR="00415248">
        <w:rPr>
          <w:rFonts w:eastAsia="SimSun"/>
          <w:sz w:val="24"/>
          <w:szCs w:val="24"/>
          <w:lang w:eastAsia="en-US" w:bidi="en-US"/>
        </w:rPr>
        <w:t xml:space="preserve">                       </w:t>
      </w:r>
      <w:r w:rsidRPr="00454D8C">
        <w:rPr>
          <w:rFonts w:eastAsia="SimSun"/>
          <w:sz w:val="24"/>
          <w:szCs w:val="24"/>
          <w:lang w:eastAsia="en-US" w:bidi="en-US"/>
        </w:rPr>
        <w:t>z jej postanowieniami,</w:t>
      </w:r>
    </w:p>
    <w:p w14:paraId="059E52A6" w14:textId="77777777" w:rsidR="00D5637C" w:rsidRDefault="00001A0E" w:rsidP="00EF5F50">
      <w:pPr>
        <w:pStyle w:val="Bezodstpw"/>
        <w:numPr>
          <w:ilvl w:val="0"/>
          <w:numId w:val="20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D5637C">
        <w:rPr>
          <w:rFonts w:eastAsia="SimSun"/>
          <w:sz w:val="24"/>
          <w:szCs w:val="24"/>
          <w:lang w:eastAsia="en-US" w:bidi="en-US"/>
        </w:rPr>
        <w:t xml:space="preserve">zastosowania materiałów i urządzeń lub technologii wykonania lub rozwiązań technicznych bądź technologicznych innych niż przewidziane w dokumentacji projektowej o ile są one korzystne dla Zamawiającego i o ile nie powodują zwiększenia </w:t>
      </w:r>
      <w:r w:rsidRPr="00D5637C">
        <w:rPr>
          <w:rFonts w:eastAsia="SimSun"/>
          <w:spacing w:val="-4"/>
          <w:sz w:val="24"/>
          <w:szCs w:val="24"/>
          <w:lang w:eastAsia="en-US" w:bidi="en-US"/>
        </w:rPr>
        <w:t>wynagrodzenia Wykonawcy</w:t>
      </w:r>
      <w:r w:rsidR="00B85C91">
        <w:rPr>
          <w:rFonts w:eastAsia="SimSun"/>
          <w:spacing w:val="-4"/>
          <w:sz w:val="24"/>
          <w:szCs w:val="24"/>
          <w:lang w:eastAsia="en-US" w:bidi="en-US"/>
        </w:rPr>
        <w:t>,</w:t>
      </w:r>
      <w:r w:rsidRPr="00D5637C">
        <w:rPr>
          <w:rFonts w:eastAsia="SimSun"/>
          <w:spacing w:val="-4"/>
          <w:sz w:val="24"/>
          <w:szCs w:val="24"/>
          <w:lang w:eastAsia="en-US" w:bidi="en-US"/>
        </w:rPr>
        <w:t xml:space="preserve"> a pozwolą na zaoszczędzanie kosztów realizacji lub</w:t>
      </w:r>
      <w:r w:rsidRPr="00D5637C">
        <w:rPr>
          <w:rFonts w:eastAsia="SimSun"/>
          <w:sz w:val="24"/>
          <w:szCs w:val="24"/>
          <w:lang w:eastAsia="en-US" w:bidi="en-US"/>
        </w:rPr>
        <w:t xml:space="preserve"> </w:t>
      </w:r>
      <w:r w:rsidRPr="00D5637C">
        <w:rPr>
          <w:rFonts w:eastAsia="SimSun"/>
          <w:spacing w:val="-8"/>
          <w:sz w:val="24"/>
          <w:szCs w:val="24"/>
          <w:lang w:eastAsia="en-US" w:bidi="en-US"/>
        </w:rPr>
        <w:t>skrócenia terminu realizacji lub obniżenia kosztów eksploatacji lub uzyskania lepszej jakości robót,</w:t>
      </w:r>
      <w:r w:rsidRPr="00D5637C">
        <w:rPr>
          <w:rFonts w:eastAsia="SimSun"/>
          <w:sz w:val="24"/>
          <w:szCs w:val="24"/>
          <w:lang w:eastAsia="en-US" w:bidi="en-US"/>
        </w:rPr>
        <w:t xml:space="preserve"> </w:t>
      </w:r>
    </w:p>
    <w:p w14:paraId="25D55085" w14:textId="77777777" w:rsidR="00001A0E" w:rsidRPr="00D5637C" w:rsidRDefault="00001A0E" w:rsidP="00EF5F50">
      <w:pPr>
        <w:pStyle w:val="Bezodstpw"/>
        <w:numPr>
          <w:ilvl w:val="0"/>
          <w:numId w:val="20"/>
        </w:numPr>
        <w:ind w:left="567"/>
        <w:jc w:val="both"/>
        <w:rPr>
          <w:rFonts w:eastAsia="SimSun"/>
          <w:sz w:val="24"/>
          <w:szCs w:val="24"/>
          <w:lang w:eastAsia="en-US" w:bidi="en-US"/>
        </w:rPr>
      </w:pPr>
      <w:r w:rsidRPr="00D5637C">
        <w:rPr>
          <w:rFonts w:eastAsia="SimSun"/>
          <w:sz w:val="24"/>
          <w:szCs w:val="24"/>
          <w:lang w:eastAsia="en-US" w:bidi="en-US"/>
        </w:rPr>
        <w:t xml:space="preserve">zmian technologicznych, korzystnych dla Zamawiającego, pod warunkiem, że są spowodowane: </w:t>
      </w:r>
    </w:p>
    <w:p w14:paraId="037ECA39" w14:textId="77777777" w:rsidR="00001A0E" w:rsidRPr="00EC37D9" w:rsidRDefault="00001A0E" w:rsidP="00EF5F50">
      <w:pPr>
        <w:pStyle w:val="Bezodstpw"/>
        <w:numPr>
          <w:ilvl w:val="0"/>
          <w:numId w:val="13"/>
        </w:numPr>
        <w:ind w:left="851" w:hanging="284"/>
        <w:jc w:val="both"/>
        <w:rPr>
          <w:rFonts w:eastAsia="SimSun"/>
          <w:sz w:val="24"/>
          <w:szCs w:val="24"/>
          <w:lang w:eastAsia="en-US" w:bidi="en-US"/>
        </w:rPr>
      </w:pPr>
      <w:r w:rsidRPr="00EC37D9">
        <w:rPr>
          <w:rFonts w:eastAsia="SimSun"/>
          <w:sz w:val="24"/>
          <w:szCs w:val="24"/>
          <w:lang w:eastAsia="en-US" w:bidi="en-US"/>
        </w:rPr>
        <w:t xml:space="preserve">pojawieniem się materiałów lub urządzeń </w:t>
      </w:r>
      <w:r w:rsidR="009D6796" w:rsidRPr="00EC37D9">
        <w:rPr>
          <w:rFonts w:eastAsia="SimSun"/>
          <w:sz w:val="24"/>
          <w:szCs w:val="24"/>
          <w:lang w:eastAsia="en-US" w:bidi="en-US"/>
        </w:rPr>
        <w:t>nowszej generacji pozwalających </w:t>
      </w:r>
      <w:r w:rsidRPr="00EC37D9">
        <w:rPr>
          <w:rFonts w:eastAsia="SimSun"/>
          <w:sz w:val="24"/>
          <w:szCs w:val="24"/>
          <w:lang w:eastAsia="en-US" w:bidi="en-US"/>
        </w:rPr>
        <w:t>na zaoszczędzenie kosztów realizacji przedmiotu umowy, skrócenia terminu realizacji, obniżenia kosztów eksploatacji lub uzyskanie lepszej jakości wykonanych robót,</w:t>
      </w:r>
    </w:p>
    <w:p w14:paraId="3220A042" w14:textId="77777777" w:rsidR="00D5637C" w:rsidRDefault="00001A0E" w:rsidP="00EF5F50">
      <w:pPr>
        <w:pStyle w:val="Bezodstpw"/>
        <w:numPr>
          <w:ilvl w:val="0"/>
          <w:numId w:val="13"/>
        </w:numPr>
        <w:ind w:left="851" w:hanging="284"/>
        <w:jc w:val="both"/>
        <w:rPr>
          <w:rFonts w:eastAsia="SimSun"/>
          <w:sz w:val="24"/>
          <w:szCs w:val="24"/>
          <w:lang w:eastAsia="en-US" w:bidi="en-US"/>
        </w:rPr>
      </w:pPr>
      <w:r w:rsidRPr="00EC37D9">
        <w:rPr>
          <w:rFonts w:eastAsia="SimSun"/>
          <w:sz w:val="24"/>
          <w:szCs w:val="24"/>
          <w:lang w:eastAsia="en-US" w:bidi="en-US"/>
        </w:rPr>
        <w:t>pojawieniem się nowszych technologii wykonania zaprojektowanych robót pozwalających na zaoszczędzenie czasu realizacji inwestycji lub kosztów wykonania</w:t>
      </w:r>
      <w:r w:rsidR="00415248">
        <w:rPr>
          <w:rFonts w:eastAsia="SimSun"/>
          <w:sz w:val="24"/>
          <w:szCs w:val="24"/>
          <w:lang w:eastAsia="en-US" w:bidi="en-US"/>
        </w:rPr>
        <w:t xml:space="preserve"> </w:t>
      </w:r>
      <w:r w:rsidRPr="00EC37D9">
        <w:rPr>
          <w:rFonts w:eastAsia="SimSun"/>
          <w:sz w:val="24"/>
          <w:szCs w:val="24"/>
          <w:lang w:eastAsia="en-US" w:bidi="en-US"/>
        </w:rPr>
        <w:t>i eksploatacji przedmiotu umowy,</w:t>
      </w:r>
    </w:p>
    <w:p w14:paraId="28B0DC9E" w14:textId="77777777" w:rsidR="00EF5F50" w:rsidRDefault="00001A0E" w:rsidP="00EF5F50">
      <w:pPr>
        <w:pStyle w:val="Bezodstpw"/>
        <w:numPr>
          <w:ilvl w:val="0"/>
          <w:numId w:val="20"/>
        </w:numPr>
        <w:ind w:left="709" w:hanging="425"/>
        <w:jc w:val="both"/>
        <w:rPr>
          <w:rFonts w:eastAsia="SimSun"/>
          <w:sz w:val="24"/>
          <w:szCs w:val="24"/>
          <w:lang w:eastAsia="en-US" w:bidi="en-US"/>
        </w:rPr>
      </w:pPr>
      <w:r w:rsidRPr="00D5637C">
        <w:rPr>
          <w:rFonts w:eastAsia="SimSun"/>
          <w:sz w:val="24"/>
          <w:szCs w:val="24"/>
          <w:lang w:eastAsia="en-US" w:bidi="en-US"/>
        </w:rPr>
        <w:t>wystąpienia odbiegających w istotny sposób od przyjętych w dokumentacji projektowej warunków geologicznych, geotechnicznych, hydrologicznych, rozpoznania terenu w zakresie znalezisk archeologicznych, występowania niewypałów, napotkania niezinwentaryzowanych lub błędnie zinwentaryzowanych sieci, instalacji lub innych obiektów budowlanych, które mogą skutkować niewykonaniem lub nienależytym wykonaniem przedmiotu umowy,</w:t>
      </w:r>
    </w:p>
    <w:p w14:paraId="240C6EAB" w14:textId="77777777" w:rsidR="00EF5F50" w:rsidRPr="00EF5F50" w:rsidRDefault="00001A0E" w:rsidP="00EF5F50">
      <w:pPr>
        <w:pStyle w:val="Bezodstpw"/>
        <w:numPr>
          <w:ilvl w:val="0"/>
          <w:numId w:val="20"/>
        </w:numPr>
        <w:ind w:left="709" w:hanging="425"/>
        <w:jc w:val="both"/>
        <w:rPr>
          <w:rFonts w:eastAsia="SimSun"/>
          <w:sz w:val="24"/>
          <w:szCs w:val="24"/>
          <w:lang w:eastAsia="en-US" w:bidi="en-US"/>
        </w:rPr>
      </w:pPr>
      <w:r w:rsidRPr="00EF5F50">
        <w:rPr>
          <w:rFonts w:eastAsia="SimSun"/>
          <w:kern w:val="3"/>
          <w:sz w:val="24"/>
          <w:szCs w:val="24"/>
          <w:lang w:eastAsia="en-US" w:bidi="en-US"/>
        </w:rPr>
        <w:t>konieczności zrealizowania przedmiotu umowy przy zastosowaniu innych rozwiązań technicznych lub materiałowych ze względu na zmiany obowiązującego prawa,</w:t>
      </w:r>
    </w:p>
    <w:p w14:paraId="0BFE64B9" w14:textId="77777777" w:rsidR="00001A0E" w:rsidRPr="00EF5F50" w:rsidRDefault="00001A0E" w:rsidP="00EF5F50">
      <w:pPr>
        <w:pStyle w:val="Bezodstpw"/>
        <w:numPr>
          <w:ilvl w:val="0"/>
          <w:numId w:val="20"/>
        </w:numPr>
        <w:ind w:left="709" w:hanging="425"/>
        <w:jc w:val="both"/>
        <w:rPr>
          <w:rFonts w:eastAsia="SimSun"/>
          <w:sz w:val="24"/>
          <w:szCs w:val="24"/>
          <w:lang w:eastAsia="en-US" w:bidi="en-US"/>
        </w:rPr>
      </w:pPr>
      <w:r w:rsidRPr="00EF5F50">
        <w:rPr>
          <w:rFonts w:eastAsia="SimSun"/>
          <w:kern w:val="3"/>
          <w:sz w:val="24"/>
          <w:szCs w:val="24"/>
          <w:lang w:eastAsia="en-US" w:bidi="en-US"/>
        </w:rPr>
        <w:t>wystąpienia kolizji z planowanymi lub równolegle prowadzonymi przez inne podmioty pracami</w:t>
      </w:r>
      <w:r w:rsidR="003E16B5" w:rsidRPr="00EF5F50">
        <w:rPr>
          <w:rFonts w:eastAsia="SimSun"/>
          <w:kern w:val="3"/>
          <w:sz w:val="24"/>
          <w:szCs w:val="24"/>
          <w:lang w:eastAsia="en-US" w:bidi="en-US"/>
        </w:rPr>
        <w:t xml:space="preserve"> </w:t>
      </w:r>
      <w:r w:rsidRPr="00EF5F50">
        <w:rPr>
          <w:rFonts w:eastAsia="SimSun"/>
          <w:kern w:val="3"/>
          <w:sz w:val="24"/>
          <w:szCs w:val="24"/>
          <w:lang w:eastAsia="en-US" w:bidi="en-US"/>
        </w:rPr>
        <w:t>w zakresie niezbędnym do uniknięcia lub usunięcia tych kolizji.</w:t>
      </w:r>
    </w:p>
    <w:p w14:paraId="756B0FC7" w14:textId="0FE4D464" w:rsidR="00391588" w:rsidRDefault="00001A0E" w:rsidP="00A144C9">
      <w:pPr>
        <w:rPr>
          <w:b/>
          <w:bCs/>
          <w:sz w:val="24"/>
          <w:szCs w:val="24"/>
        </w:rPr>
      </w:pPr>
      <w:r w:rsidRPr="00EC37D9">
        <w:rPr>
          <w:rFonts w:eastAsia="SimSun"/>
          <w:kern w:val="3"/>
          <w:sz w:val="24"/>
          <w:szCs w:val="24"/>
          <w:lang w:eastAsia="en-US" w:bidi="en-US"/>
        </w:rPr>
        <w:t>Strony dopuszczają możliwość wprowadzenia lub zmiany Podwykonawców w sytuacji</w:t>
      </w:r>
      <w:r w:rsidR="00A144C9">
        <w:rPr>
          <w:rFonts w:eastAsia="SimSun"/>
          <w:kern w:val="3"/>
          <w:sz w:val="24"/>
          <w:szCs w:val="24"/>
          <w:lang w:eastAsia="en-US" w:bidi="en-US"/>
        </w:rPr>
        <w:t>,</w:t>
      </w:r>
      <w:r w:rsidRPr="00EC37D9">
        <w:rPr>
          <w:rFonts w:eastAsia="SimSun"/>
          <w:kern w:val="3"/>
          <w:sz w:val="24"/>
          <w:szCs w:val="24"/>
          <w:lang w:eastAsia="en-US" w:bidi="en-US"/>
        </w:rPr>
        <w:t xml:space="preserve"> gdy Wykonawca zobowiązał się do osobistego wykonania robót lub części robót.</w:t>
      </w:r>
    </w:p>
    <w:p w14:paraId="2749401A" w14:textId="77777777" w:rsidR="007D3118" w:rsidRDefault="006C25C4" w:rsidP="006C25C4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17</w:t>
      </w:r>
    </w:p>
    <w:p w14:paraId="402CF432" w14:textId="77777777" w:rsidR="006C25C4" w:rsidRPr="006C25C4" w:rsidRDefault="006C25C4" w:rsidP="006C25C4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Ochrona danych o</w:t>
      </w:r>
      <w:r w:rsidRPr="006C25C4">
        <w:rPr>
          <w:b/>
          <w:bCs/>
          <w:color w:val="000000"/>
          <w:sz w:val="24"/>
          <w:szCs w:val="24"/>
        </w:rPr>
        <w:t>sobowych</w:t>
      </w:r>
    </w:p>
    <w:p w14:paraId="17A0F856" w14:textId="77777777" w:rsidR="007D3118" w:rsidRPr="007D3118" w:rsidRDefault="007D3118" w:rsidP="00DB0740">
      <w:pPr>
        <w:autoSpaceDE w:val="0"/>
        <w:jc w:val="both"/>
        <w:rPr>
          <w:b/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  <w:lang w:val="x-none" w:eastAsia="x-none"/>
        </w:rPr>
        <w:t xml:space="preserve">Jeżeli w trakcie realizacji umowy dojdzie do przekazania </w:t>
      </w:r>
      <w:r w:rsidRPr="007D3118">
        <w:rPr>
          <w:color w:val="000000"/>
          <w:sz w:val="24"/>
          <w:szCs w:val="24"/>
          <w:lang w:eastAsia="x-none"/>
        </w:rPr>
        <w:t>Wykonawcy</w:t>
      </w:r>
      <w:r w:rsidRPr="007D3118">
        <w:rPr>
          <w:color w:val="000000"/>
          <w:sz w:val="24"/>
          <w:szCs w:val="24"/>
          <w:lang w:val="x-none" w:eastAsia="x-none"/>
        </w:rPr>
        <w:t xml:space="preserve"> danych osobowych niezbędnych do realizacji zamówienia, </w:t>
      </w: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 będzie ich administratorem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>w rozumieniu art. 4 pkt 7 rozporządzenia P</w:t>
      </w:r>
      <w:r w:rsidRPr="007D3118">
        <w:rPr>
          <w:color w:val="000000"/>
          <w:sz w:val="24"/>
          <w:szCs w:val="24"/>
          <w:lang w:eastAsia="x-none"/>
        </w:rPr>
        <w:t xml:space="preserve">arlamentu </w:t>
      </w:r>
      <w:r w:rsidRPr="007D3118">
        <w:rPr>
          <w:color w:val="000000"/>
          <w:sz w:val="24"/>
          <w:szCs w:val="24"/>
          <w:lang w:val="x-none" w:eastAsia="x-none"/>
        </w:rPr>
        <w:t>E</w:t>
      </w:r>
      <w:r w:rsidRPr="007D3118">
        <w:rPr>
          <w:color w:val="000000"/>
          <w:sz w:val="24"/>
          <w:szCs w:val="24"/>
          <w:lang w:eastAsia="x-none"/>
        </w:rPr>
        <w:t>uropejskiego</w:t>
      </w:r>
      <w:r w:rsidRPr="007D3118">
        <w:rPr>
          <w:color w:val="000000"/>
          <w:sz w:val="24"/>
          <w:szCs w:val="24"/>
          <w:lang w:val="x-none" w:eastAsia="x-none"/>
        </w:rPr>
        <w:t xml:space="preserve"> i Rady (UE) 2016/679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>z dnia 27 kwietnia 2016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 xml:space="preserve">roku </w:t>
      </w:r>
      <w:r w:rsidRPr="007D3118">
        <w:rPr>
          <w:color w:val="000000"/>
          <w:sz w:val="24"/>
          <w:szCs w:val="24"/>
          <w:lang w:eastAsia="x-none"/>
        </w:rPr>
        <w:t xml:space="preserve">w </w:t>
      </w:r>
      <w:r w:rsidRPr="007D3118">
        <w:rPr>
          <w:bCs/>
          <w:color w:val="000000"/>
          <w:sz w:val="24"/>
          <w:szCs w:val="24"/>
        </w:rPr>
        <w:t>sprawie ochrony osób fizycznych w związku</w:t>
      </w:r>
      <w:r w:rsidR="00EF5F50">
        <w:rPr>
          <w:bCs/>
          <w:color w:val="000000"/>
          <w:sz w:val="24"/>
          <w:szCs w:val="24"/>
        </w:rPr>
        <w:br/>
      </w:r>
      <w:r w:rsidRPr="007D3118">
        <w:rPr>
          <w:bCs/>
          <w:color w:val="000000"/>
          <w:sz w:val="24"/>
          <w:szCs w:val="24"/>
        </w:rPr>
        <w:t>z przetwarzaniem danych osobowych i w sprawie swobodnego przepływu takich danych oraz uchylenia dyrektywy 95/46/WE (ogólne rozporządzenie o ochronie danych)</w:t>
      </w:r>
      <w:r w:rsidRPr="007D3118">
        <w:rPr>
          <w:b/>
          <w:bCs/>
          <w:color w:val="000000"/>
          <w:sz w:val="24"/>
          <w:szCs w:val="24"/>
        </w:rPr>
        <w:t xml:space="preserve">, </w:t>
      </w:r>
      <w:r w:rsidRPr="007D3118">
        <w:rPr>
          <w:color w:val="000000"/>
          <w:sz w:val="24"/>
          <w:szCs w:val="24"/>
          <w:lang w:val="x-none" w:eastAsia="x-none"/>
        </w:rPr>
        <w:t>zwane</w:t>
      </w:r>
      <w:r w:rsidRPr="007D3118">
        <w:rPr>
          <w:color w:val="000000"/>
          <w:sz w:val="24"/>
          <w:szCs w:val="24"/>
          <w:lang w:eastAsia="x-none"/>
        </w:rPr>
        <w:t>go</w:t>
      </w:r>
      <w:r w:rsidRPr="007D3118">
        <w:rPr>
          <w:color w:val="000000"/>
          <w:sz w:val="24"/>
          <w:szCs w:val="24"/>
          <w:lang w:val="x-none" w:eastAsia="x-none"/>
        </w:rPr>
        <w:t xml:space="preserve"> dalej „Rozporządzeniem”, a</w:t>
      </w:r>
      <w:r w:rsidRPr="007D3118">
        <w:rPr>
          <w:color w:val="000000"/>
          <w:sz w:val="24"/>
          <w:szCs w:val="24"/>
          <w:lang w:eastAsia="x-none"/>
        </w:rPr>
        <w:t> Wykonawca</w:t>
      </w:r>
      <w:r w:rsidRPr="007D3118">
        <w:rPr>
          <w:color w:val="000000"/>
          <w:sz w:val="24"/>
          <w:szCs w:val="24"/>
          <w:lang w:val="x-none" w:eastAsia="x-none"/>
        </w:rPr>
        <w:t xml:space="preserve"> – podmiotem przetwarzającym te dane w rozumieniu pkt 8 tego przepisu.</w:t>
      </w:r>
    </w:p>
    <w:p w14:paraId="1563AA60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 powierza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ykonawcy, w trybie art. 28 Rozporządzenia dane osobowe do przetwarzania, wyłącznie w celu wykonania przedmiotu niniejszej umowy.</w:t>
      </w:r>
    </w:p>
    <w:p w14:paraId="2B8BE205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 zobowiązuje się:</w:t>
      </w:r>
    </w:p>
    <w:p w14:paraId="306A95AF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przetwarzać powierzone mu dane osobowe zgodnie z niniejszą umową, Rozporządzeniem oraz z innymi przepisami prawa powszechnie obowiązującego, które chronią prawa osób, których dane dotyczą,</w:t>
      </w:r>
    </w:p>
    <w:p w14:paraId="03FD3970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 32 Rozporządzenia,</w:t>
      </w:r>
    </w:p>
    <w:p w14:paraId="24912F84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dołożyć należytej staranności przy przetwarzaniu powierzonych danych osobowych,</w:t>
      </w:r>
    </w:p>
    <w:p w14:paraId="70D8ACC6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43690F42" w14:textId="77777777" w:rsidR="007D3118" w:rsidRPr="007D3118" w:rsidRDefault="007D3118" w:rsidP="00CE4706">
      <w:pPr>
        <w:widowControl w:val="0"/>
        <w:numPr>
          <w:ilvl w:val="0"/>
          <w:numId w:val="35"/>
        </w:numPr>
        <w:adjustRightInd w:val="0"/>
        <w:ind w:left="357"/>
        <w:jc w:val="both"/>
        <w:textAlignment w:val="baseline"/>
        <w:rPr>
          <w:color w:val="000000"/>
          <w:sz w:val="24"/>
          <w:szCs w:val="24"/>
        </w:rPr>
      </w:pPr>
      <w:r w:rsidRPr="007D3118">
        <w:rPr>
          <w:color w:val="000000"/>
          <w:sz w:val="24"/>
          <w:szCs w:val="24"/>
        </w:rPr>
        <w:t>zapewnić zachowanie w tajemnicy, (o której mowa w art. 28 ust 3 pkt b Rozporządzenia) przetwarzanych danych przez osoby, które upoważnia do przetwarzania danych osobowych w celu realizacji niniejszej umowy, zaró</w:t>
      </w:r>
      <w:r w:rsidR="00C502A5">
        <w:rPr>
          <w:color w:val="000000"/>
          <w:sz w:val="24"/>
          <w:szCs w:val="24"/>
        </w:rPr>
        <w:t xml:space="preserve">wno  </w:t>
      </w:r>
      <w:r w:rsidRPr="007D3118">
        <w:rPr>
          <w:color w:val="000000"/>
          <w:sz w:val="24"/>
          <w:szCs w:val="24"/>
        </w:rPr>
        <w:t>w trakcie zatrudnienia ich</w:t>
      </w:r>
      <w:r w:rsidR="00EF5F50">
        <w:rPr>
          <w:color w:val="000000"/>
          <w:sz w:val="24"/>
          <w:szCs w:val="24"/>
        </w:rPr>
        <w:br/>
      </w:r>
      <w:r w:rsidRPr="007D3118">
        <w:rPr>
          <w:color w:val="000000"/>
          <w:sz w:val="24"/>
          <w:szCs w:val="24"/>
        </w:rPr>
        <w:t>w Podmiocie przetwarzającym, jak i po jego ustaniu.</w:t>
      </w:r>
    </w:p>
    <w:p w14:paraId="307B1D09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 xml:space="preserve">ykonawca po wykonaniu przedmiotu zamówienia, usuwa/zwraca </w:t>
      </w:r>
      <w:r w:rsidRPr="007D3118">
        <w:rPr>
          <w:color w:val="000000"/>
          <w:sz w:val="24"/>
          <w:szCs w:val="24"/>
          <w:lang w:eastAsia="x-none"/>
        </w:rPr>
        <w:t xml:space="preserve">Zamawiającemu </w:t>
      </w:r>
      <w:r w:rsidRPr="007D3118">
        <w:rPr>
          <w:color w:val="000000"/>
          <w:sz w:val="24"/>
          <w:szCs w:val="24"/>
          <w:lang w:val="x-none" w:eastAsia="x-none"/>
        </w:rPr>
        <w:t xml:space="preserve"> wszelkie dane osobowe oraz usuwa wszelkie ich istniejące kopie, chyba że prawo Unii lub prawo państwa członkowskiego nakazują przechowywanie danych osobowych.</w:t>
      </w:r>
    </w:p>
    <w:p w14:paraId="7E15B5BC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 xml:space="preserve">ykonawca pomaga </w:t>
      </w:r>
      <w:r w:rsidRPr="007D3118">
        <w:rPr>
          <w:color w:val="000000"/>
          <w:sz w:val="24"/>
          <w:szCs w:val="24"/>
          <w:lang w:eastAsia="x-none"/>
        </w:rPr>
        <w:t>Zamawiającemu</w:t>
      </w:r>
      <w:r w:rsidRPr="007D3118">
        <w:rPr>
          <w:color w:val="000000"/>
          <w:sz w:val="24"/>
          <w:szCs w:val="24"/>
          <w:lang w:val="x-none" w:eastAsia="x-none"/>
        </w:rPr>
        <w:t xml:space="preserve"> w niezbędnym zakresie wywiązywać się z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obowiązku odpowiadania na żądania osoby, której dane dotyczą oraz wywiązywania się z obowiązków określonych w art. 32</w:t>
      </w:r>
      <w:r w:rsidRPr="007D3118">
        <w:rPr>
          <w:color w:val="000000"/>
          <w:sz w:val="24"/>
          <w:szCs w:val="24"/>
          <w:lang w:eastAsia="x-none"/>
        </w:rPr>
        <w:t xml:space="preserve"> </w:t>
      </w:r>
      <w:r w:rsidRPr="007D3118">
        <w:rPr>
          <w:color w:val="000000"/>
          <w:sz w:val="24"/>
          <w:szCs w:val="24"/>
          <w:lang w:val="x-none" w:eastAsia="x-none"/>
        </w:rPr>
        <w:t>-</w:t>
      </w:r>
      <w:r w:rsidRPr="007D3118">
        <w:rPr>
          <w:color w:val="000000"/>
          <w:sz w:val="24"/>
          <w:szCs w:val="24"/>
          <w:lang w:eastAsia="x-none"/>
        </w:rPr>
        <w:t xml:space="preserve"> </w:t>
      </w:r>
      <w:r w:rsidRPr="007D3118">
        <w:rPr>
          <w:color w:val="000000"/>
          <w:sz w:val="24"/>
          <w:szCs w:val="24"/>
          <w:lang w:val="x-none" w:eastAsia="x-none"/>
        </w:rPr>
        <w:t xml:space="preserve">36 Rozporządzenia. </w:t>
      </w:r>
    </w:p>
    <w:p w14:paraId="21E9FAD7" w14:textId="77777777" w:rsidR="007D3118" w:rsidRPr="007D3118" w:rsidRDefault="007D3118" w:rsidP="00CE4706">
      <w:pPr>
        <w:widowControl w:val="0"/>
        <w:numPr>
          <w:ilvl w:val="0"/>
          <w:numId w:val="34"/>
        </w:numPr>
        <w:tabs>
          <w:tab w:val="clear" w:pos="360"/>
          <w:tab w:val="num" w:pos="0"/>
        </w:tabs>
        <w:adjustRightInd w:val="0"/>
        <w:ind w:left="-3"/>
        <w:jc w:val="both"/>
        <w:textAlignment w:val="baseline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ykonawca, po stwierdzeniu naruszenia ochrony danych osobowych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bez zbędnej zwłoki zgłasza je administratorowi, nie później niż w ciągu 72 godzin od stwierdzenia naruszenia.</w:t>
      </w:r>
    </w:p>
    <w:p w14:paraId="2848C23B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, zgodnie z art. 28 ust. 3 pkt h) Rozporządzenia ma prawo kontroli, czy środki zastosowane przez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ykonawcę przy przetwarzaniu i zabezpieczeniu powierzonych danych osobowych spełniają postanowienia umowy, w tym zlecenia jej wykonania audytorowi.</w:t>
      </w:r>
    </w:p>
    <w:p w14:paraId="0A5006C9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Zamawiający</w:t>
      </w:r>
      <w:r w:rsidRPr="007D3118">
        <w:rPr>
          <w:color w:val="000000"/>
          <w:sz w:val="24"/>
          <w:szCs w:val="24"/>
          <w:lang w:val="x-none" w:eastAsia="x-none"/>
        </w:rPr>
        <w:t xml:space="preserve"> realizować będzie prawo kontroli w godzinach pracy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ykonawcy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</w:t>
      </w:r>
      <w:r w:rsidRPr="007D3118">
        <w:rPr>
          <w:color w:val="000000"/>
          <w:sz w:val="24"/>
          <w:szCs w:val="24"/>
          <w:lang w:eastAsia="x-none"/>
        </w:rPr>
        <w:t xml:space="preserve"> </w:t>
      </w:r>
      <w:r w:rsidRPr="007D3118">
        <w:rPr>
          <w:color w:val="000000"/>
          <w:sz w:val="24"/>
          <w:szCs w:val="24"/>
          <w:lang w:val="x-none" w:eastAsia="x-none"/>
        </w:rPr>
        <w:t xml:space="preserve">informując </w:t>
      </w:r>
      <w:r w:rsidRPr="007D3118">
        <w:rPr>
          <w:color w:val="000000"/>
          <w:sz w:val="24"/>
          <w:szCs w:val="24"/>
          <w:lang w:val="x-none" w:eastAsia="x-none"/>
        </w:rPr>
        <w:br/>
        <w:t>o kontroli minimum 3 dni przed planowanym jej przeprowadzeniem.</w:t>
      </w:r>
    </w:p>
    <w:p w14:paraId="3B210D15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 xml:space="preserve">ykonawca zobowiązuje się do usunięcia uchybień stwierdzonych podczas kontroli </w:t>
      </w:r>
      <w:r w:rsidRPr="007D3118">
        <w:rPr>
          <w:color w:val="000000"/>
          <w:sz w:val="24"/>
          <w:szCs w:val="24"/>
          <w:lang w:val="x-none" w:eastAsia="x-none"/>
        </w:rPr>
        <w:br/>
        <w:t>w terminie nie dłuższym niż 7 dni.</w:t>
      </w:r>
    </w:p>
    <w:p w14:paraId="7DFFC414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 udostępnia Zamawiającemu wszelkie informacje niezbędne do wykazania spełnienia obowiązków określonych w art. 28 Rozporządzenia.</w:t>
      </w:r>
    </w:p>
    <w:p w14:paraId="58123138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Wykonawca</w:t>
      </w:r>
      <w:r w:rsidRPr="007D3118">
        <w:rPr>
          <w:color w:val="000000"/>
          <w:sz w:val="24"/>
          <w:szCs w:val="24"/>
          <w:lang w:val="x-none" w:eastAsia="x-none"/>
        </w:rPr>
        <w:t xml:space="preserve"> może powierzyć dane osobowe objęte niniejszą umową do dalszego przetwarzania podwykonawcom jedynie w celu wykonania umowy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po uzyskaniu uprzedniej pisemnej zgody</w:t>
      </w:r>
      <w:r w:rsidRPr="007D3118">
        <w:rPr>
          <w:color w:val="000000"/>
          <w:sz w:val="24"/>
          <w:szCs w:val="24"/>
          <w:lang w:eastAsia="x-none"/>
        </w:rPr>
        <w:t xml:space="preserve"> Zamawiającego</w:t>
      </w:r>
      <w:r w:rsidRPr="007D3118">
        <w:rPr>
          <w:color w:val="000000"/>
          <w:sz w:val="24"/>
          <w:szCs w:val="24"/>
          <w:lang w:val="x-none" w:eastAsia="x-none"/>
        </w:rPr>
        <w:t xml:space="preserve">.  </w:t>
      </w:r>
    </w:p>
    <w:p w14:paraId="4CF71838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 xml:space="preserve">ykonawca zobowiązuje się do niezwłocznego poinformowania </w:t>
      </w:r>
      <w:r w:rsidRPr="007D3118">
        <w:rPr>
          <w:color w:val="000000"/>
          <w:sz w:val="24"/>
          <w:szCs w:val="24"/>
          <w:lang w:eastAsia="x-none"/>
        </w:rPr>
        <w:t>Zamawiającego</w:t>
      </w:r>
      <w:r w:rsidRPr="007D3118">
        <w:rPr>
          <w:color w:val="000000"/>
          <w:sz w:val="24"/>
          <w:szCs w:val="24"/>
          <w:lang w:val="x-none" w:eastAsia="x-none"/>
        </w:rPr>
        <w:t xml:space="preserve"> o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 xml:space="preserve">jakimkolwiek postępowaniu, w szczególności administracyjnym lub sądowym, dotyczącym przetwarzania przez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ykonawcę danych osobowych określonych w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 xml:space="preserve">umowie, o jakiejkolwiek </w:t>
      </w:r>
      <w:r w:rsidRPr="007D3118">
        <w:rPr>
          <w:color w:val="000000"/>
          <w:sz w:val="24"/>
          <w:szCs w:val="24"/>
          <w:lang w:val="x-none" w:eastAsia="x-none"/>
        </w:rPr>
        <w:lastRenderedPageBreak/>
        <w:t xml:space="preserve">decyzji administracyjnej lub orzeczeniu dotyczącym przetwarzania tych danych, skierowanych do </w:t>
      </w: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ykonawcy, a także o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wszelkich planowanych, o ile są wiadome, lub realizowanych kontrolach i inspekcjach dotyczących przetwarzania danych osobowych,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 xml:space="preserve">w szczególności prowadzonych przez inspektorów upoważnionych przez Prezesa Urzędu Ochrony Danych Osobowych. </w:t>
      </w:r>
    </w:p>
    <w:p w14:paraId="3E69053E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eastAsia="x-none"/>
        </w:rPr>
        <w:t>W</w:t>
      </w:r>
      <w:r w:rsidRPr="007D3118">
        <w:rPr>
          <w:color w:val="000000"/>
          <w:sz w:val="24"/>
          <w:szCs w:val="24"/>
          <w:lang w:val="x-none" w:eastAsia="x-none"/>
        </w:rPr>
        <w:t>ykonawca zobowiązuje się do zachowania w tajemnicy wszelkich informacji, danych, materiałów, dokumentów i danych osobowych otrzymanych od Zamawiającego oraz danych uzyskanych w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jakikolwiek inny sposób, zamierzony czy przypadkowy</w:t>
      </w:r>
      <w:r w:rsidRPr="007D3118">
        <w:rPr>
          <w:color w:val="000000"/>
          <w:sz w:val="24"/>
          <w:szCs w:val="24"/>
          <w:lang w:eastAsia="x-none"/>
        </w:rPr>
        <w:t>,</w:t>
      </w:r>
      <w:r w:rsidRPr="007D3118">
        <w:rPr>
          <w:color w:val="000000"/>
          <w:sz w:val="24"/>
          <w:szCs w:val="24"/>
          <w:lang w:val="x-none" w:eastAsia="x-none"/>
        </w:rPr>
        <w:t xml:space="preserve"> w formie ustnej, pisemnej lub elektronicznej („dane poufne”).</w:t>
      </w:r>
    </w:p>
    <w:p w14:paraId="5DFB00C0" w14:textId="77777777" w:rsidR="007D3118" w:rsidRPr="007D3118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val="x-none" w:eastAsia="x-none"/>
        </w:rPr>
        <w:t xml:space="preserve">Podmiot przetwarzający oświadcza, że w związku ze zobowiązaniem do zachowania </w:t>
      </w:r>
      <w:r w:rsidRPr="007D3118">
        <w:rPr>
          <w:color w:val="000000"/>
          <w:sz w:val="24"/>
          <w:szCs w:val="24"/>
          <w:lang w:val="x-none" w:eastAsia="x-none"/>
        </w:rPr>
        <w:br/>
        <w:t>w tajemnicy danych poufnych nie będą one wykorzystywane, ujawniane ani udostępniane</w:t>
      </w:r>
      <w:r w:rsidR="00EF5F50">
        <w:rPr>
          <w:color w:val="000000"/>
          <w:sz w:val="24"/>
          <w:szCs w:val="24"/>
          <w:lang w:val="x-none" w:eastAsia="x-none"/>
        </w:rPr>
        <w:br/>
      </w:r>
      <w:r w:rsidRPr="007D3118">
        <w:rPr>
          <w:color w:val="000000"/>
          <w:sz w:val="24"/>
          <w:szCs w:val="24"/>
          <w:lang w:val="x-none" w:eastAsia="x-none"/>
        </w:rPr>
        <w:t>w innym celu niż wykonanie Umowy, chyba że konieczność ujawnienia posiadanych informacji wynika z</w:t>
      </w:r>
      <w:r w:rsidRPr="007D3118">
        <w:rPr>
          <w:color w:val="000000"/>
          <w:sz w:val="24"/>
          <w:szCs w:val="24"/>
          <w:lang w:eastAsia="x-none"/>
        </w:rPr>
        <w:t> </w:t>
      </w:r>
      <w:r w:rsidRPr="007D3118">
        <w:rPr>
          <w:color w:val="000000"/>
          <w:sz w:val="24"/>
          <w:szCs w:val="24"/>
          <w:lang w:val="x-none" w:eastAsia="x-none"/>
        </w:rPr>
        <w:t>obowiązujących przepisów prawa lub Umowy.</w:t>
      </w:r>
    </w:p>
    <w:p w14:paraId="0158AECE" w14:textId="77777777" w:rsidR="007D3118" w:rsidRPr="00534EE2" w:rsidRDefault="007D3118" w:rsidP="00CE4706">
      <w:pPr>
        <w:numPr>
          <w:ilvl w:val="0"/>
          <w:numId w:val="34"/>
        </w:numPr>
        <w:tabs>
          <w:tab w:val="clear" w:pos="360"/>
          <w:tab w:val="num" w:pos="0"/>
        </w:tabs>
        <w:ind w:left="-3"/>
        <w:jc w:val="both"/>
        <w:rPr>
          <w:color w:val="000000"/>
          <w:sz w:val="24"/>
          <w:szCs w:val="24"/>
          <w:lang w:val="x-none" w:eastAsia="x-none"/>
        </w:rPr>
      </w:pPr>
      <w:r w:rsidRPr="007D3118">
        <w:rPr>
          <w:color w:val="000000"/>
          <w:sz w:val="24"/>
          <w:szCs w:val="24"/>
          <w:lang w:val="x-none" w:eastAsia="x-none"/>
        </w:rPr>
        <w:t>W sprawach nieuregulowanych niniejszym paragrafem, zastosowanie będą miały przepisy Kodeksu cywilneg</w:t>
      </w:r>
      <w:r w:rsidRPr="007D3118">
        <w:rPr>
          <w:color w:val="000000"/>
          <w:sz w:val="24"/>
          <w:szCs w:val="24"/>
          <w:lang w:eastAsia="x-none"/>
        </w:rPr>
        <w:t>o</w:t>
      </w:r>
      <w:r w:rsidRPr="007D3118">
        <w:rPr>
          <w:color w:val="000000"/>
          <w:sz w:val="24"/>
          <w:szCs w:val="24"/>
          <w:lang w:val="x-none" w:eastAsia="x-none"/>
        </w:rPr>
        <w:t>, przepisy o ochronie danych osobowych oraz Rozporządzenie</w:t>
      </w:r>
      <w:r w:rsidRPr="007D3118">
        <w:rPr>
          <w:color w:val="000000"/>
          <w:sz w:val="24"/>
          <w:szCs w:val="24"/>
          <w:lang w:eastAsia="x-none"/>
        </w:rPr>
        <w:t xml:space="preserve">. </w:t>
      </w:r>
    </w:p>
    <w:p w14:paraId="4236BB46" w14:textId="77777777" w:rsidR="008B0DC9" w:rsidRDefault="008B0DC9" w:rsidP="00DB0740">
      <w:pPr>
        <w:jc w:val="center"/>
        <w:rPr>
          <w:b/>
          <w:bCs/>
          <w:sz w:val="24"/>
          <w:szCs w:val="24"/>
        </w:rPr>
      </w:pPr>
    </w:p>
    <w:p w14:paraId="48BB4D3D" w14:textId="77777777" w:rsidR="00994540" w:rsidRPr="00994540" w:rsidRDefault="00994540" w:rsidP="00DB0740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t xml:space="preserve">§ </w:t>
      </w:r>
      <w:r w:rsidR="007D3118">
        <w:rPr>
          <w:b/>
          <w:bCs/>
          <w:sz w:val="24"/>
          <w:szCs w:val="24"/>
        </w:rPr>
        <w:t>18</w:t>
      </w:r>
    </w:p>
    <w:p w14:paraId="548EF62D" w14:textId="77777777" w:rsidR="00994540" w:rsidRPr="00994540" w:rsidRDefault="00994540" w:rsidP="00DB0740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t>Postanowienia końcowe</w:t>
      </w:r>
    </w:p>
    <w:p w14:paraId="0B86EE19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W sprawach nie uregulowanych w niniejszej umowie mają zastosowanie przepisy Kodeksu Cywilnego, Prawa Budowlanego oraz Prawe zamówień publicznych, wszystkie wraz</w:t>
      </w:r>
      <w:r w:rsidR="00EF5F50">
        <w:rPr>
          <w:sz w:val="24"/>
          <w:szCs w:val="24"/>
        </w:rPr>
        <w:br/>
      </w:r>
      <w:r w:rsidRPr="00994540">
        <w:rPr>
          <w:sz w:val="24"/>
          <w:szCs w:val="24"/>
        </w:rPr>
        <w:t>z aktami wykonawczymi.</w:t>
      </w:r>
    </w:p>
    <w:p w14:paraId="5268EF13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Strony umowy nie dopuszczają cesji wierzytelności lub zobowiązań na osoby trzecie przez Wykonawcę.</w:t>
      </w:r>
    </w:p>
    <w:p w14:paraId="1EA89C5F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bCs/>
          <w:sz w:val="24"/>
          <w:szCs w:val="24"/>
        </w:rPr>
        <w:t>Wykonawca zobowiązany jest zachowania poufności informacji uzyskanych w trakcie realizacji robót budowlanych.</w:t>
      </w:r>
    </w:p>
    <w:p w14:paraId="4583B4A4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Wszelkie zmiany niniejszej umowy wymagają formy pisemnej pod rygorem nieważności.</w:t>
      </w:r>
    </w:p>
    <w:p w14:paraId="68B5C008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sz w:val="24"/>
          <w:szCs w:val="24"/>
        </w:rPr>
      </w:pPr>
      <w:r w:rsidRPr="00994540">
        <w:rPr>
          <w:sz w:val="24"/>
          <w:szCs w:val="24"/>
        </w:rPr>
        <w:t xml:space="preserve">Wszelkie spory wynikające z niniejszej umowy podlegają rozstrzygnięciu przez Sąd właściwy dla Zamawiającego. </w:t>
      </w:r>
    </w:p>
    <w:p w14:paraId="1F94E58D" w14:textId="77777777" w:rsidR="00994540" w:rsidRPr="00994540" w:rsidRDefault="00994540" w:rsidP="00DB0740">
      <w:pPr>
        <w:numPr>
          <w:ilvl w:val="0"/>
          <w:numId w:val="25"/>
        </w:numPr>
        <w:ind w:left="66" w:hanging="284"/>
        <w:rPr>
          <w:sz w:val="24"/>
          <w:szCs w:val="24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Strony ustalają adres do korespondencji, w tym doręczania oświadczeń woli stron:</w:t>
      </w:r>
    </w:p>
    <w:p w14:paraId="2E370241" w14:textId="77777777" w:rsidR="00994540" w:rsidRPr="00994540" w:rsidRDefault="00994540" w:rsidP="00DB0740">
      <w:pPr>
        <w:numPr>
          <w:ilvl w:val="0"/>
          <w:numId w:val="26"/>
        </w:numPr>
        <w:ind w:left="633" w:hanging="567"/>
        <w:rPr>
          <w:rFonts w:eastAsia="SimSun"/>
          <w:sz w:val="24"/>
          <w:szCs w:val="24"/>
          <w:lang w:eastAsia="en-US" w:bidi="en-US"/>
        </w:rPr>
      </w:pPr>
      <w:r w:rsidRPr="00994540">
        <w:rPr>
          <w:rFonts w:eastAsia="SimSun"/>
          <w:sz w:val="24"/>
          <w:szCs w:val="24"/>
          <w:lang w:eastAsia="en-US" w:bidi="en-US"/>
        </w:rPr>
        <w:t>Zamawiający: ……………………., e-mail: gmina@dukla.pl,</w:t>
      </w:r>
    </w:p>
    <w:p w14:paraId="0F5E3BA7" w14:textId="77777777" w:rsidR="00994540" w:rsidRPr="00994540" w:rsidRDefault="00994540" w:rsidP="00DB0740">
      <w:pPr>
        <w:numPr>
          <w:ilvl w:val="0"/>
          <w:numId w:val="26"/>
        </w:numPr>
        <w:ind w:left="633" w:hanging="567"/>
        <w:rPr>
          <w:rFonts w:eastAsia="SimSun"/>
          <w:sz w:val="24"/>
          <w:szCs w:val="24"/>
          <w:lang w:eastAsia="en-US" w:bidi="en-US"/>
        </w:rPr>
      </w:pPr>
      <w:r w:rsidRPr="00994540">
        <w:rPr>
          <w:rFonts w:eastAsia="SimSun"/>
          <w:sz w:val="24"/>
          <w:szCs w:val="24"/>
          <w:lang w:eastAsia="en-US" w:bidi="en-US"/>
        </w:rPr>
        <w:t>Wykonawca – ……………………….................................</w:t>
      </w:r>
    </w:p>
    <w:p w14:paraId="2D232673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Każda zmiana adresu, określonego w ust.3 wymaga pisemnego poinformowania drugiej strony.</w:t>
      </w:r>
    </w:p>
    <w:p w14:paraId="3886C6C5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W razie niepoinformowania o zmianie adresu, doręczenie korespondencji pod dotychczasowy adres ma skutek doręczenia.</w:t>
      </w:r>
    </w:p>
    <w:p w14:paraId="258447DD" w14:textId="77777777" w:rsidR="00994540" w:rsidRPr="00994540" w:rsidRDefault="00994540" w:rsidP="00DB0740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rFonts w:eastAsia="SimSun"/>
          <w:kern w:val="3"/>
          <w:sz w:val="24"/>
          <w:szCs w:val="24"/>
          <w:lang w:eastAsia="en-US" w:bidi="en-US"/>
        </w:rPr>
        <w:t>Strony uzgadniają sposób kontaktu formalnego drogą pocztową na adresy podane w ust.1</w:t>
      </w:r>
      <w:r w:rsidR="00EF5F50">
        <w:rPr>
          <w:rFonts w:eastAsia="SimSun"/>
          <w:kern w:val="3"/>
          <w:sz w:val="24"/>
          <w:szCs w:val="24"/>
          <w:lang w:eastAsia="en-US" w:bidi="en-US"/>
        </w:rPr>
        <w:t xml:space="preserve"> </w:t>
      </w:r>
      <w:r w:rsidRPr="00994540">
        <w:rPr>
          <w:rFonts w:eastAsia="SimSun"/>
          <w:kern w:val="3"/>
          <w:sz w:val="24"/>
          <w:szCs w:val="24"/>
          <w:lang w:eastAsia="en-US" w:bidi="en-US"/>
        </w:rPr>
        <w:t>oraz sposób kontaktu bieżącego w ramach koordynacji procesu realizacji umowy drogą</w:t>
      </w:r>
      <w:r w:rsidR="00EF5F50">
        <w:rPr>
          <w:rFonts w:eastAsia="SimSun"/>
          <w:kern w:val="3"/>
          <w:sz w:val="24"/>
          <w:szCs w:val="24"/>
          <w:lang w:eastAsia="en-US" w:bidi="en-US"/>
        </w:rPr>
        <w:br/>
      </w:r>
      <w:r w:rsidRPr="00994540">
        <w:rPr>
          <w:rFonts w:eastAsia="SimSun"/>
          <w:kern w:val="3"/>
          <w:sz w:val="24"/>
          <w:szCs w:val="24"/>
          <w:lang w:eastAsia="en-US" w:bidi="en-US"/>
        </w:rPr>
        <w:t>e- mailową na adresy podane w ust. 1.</w:t>
      </w:r>
    </w:p>
    <w:p w14:paraId="5EC5AA06" w14:textId="77777777" w:rsidR="00994540" w:rsidRPr="00501A32" w:rsidRDefault="00994540" w:rsidP="001344B7">
      <w:pPr>
        <w:numPr>
          <w:ilvl w:val="0"/>
          <w:numId w:val="25"/>
        </w:numPr>
        <w:ind w:left="66" w:hanging="284"/>
        <w:jc w:val="both"/>
        <w:rPr>
          <w:rFonts w:eastAsia="SimSun"/>
          <w:kern w:val="3"/>
          <w:sz w:val="24"/>
          <w:szCs w:val="24"/>
          <w:lang w:eastAsia="en-US" w:bidi="en-US"/>
        </w:rPr>
      </w:pPr>
      <w:r w:rsidRPr="00994540">
        <w:rPr>
          <w:sz w:val="24"/>
          <w:szCs w:val="24"/>
        </w:rPr>
        <w:t>Umowa sporządzona została w czterech jednobrzmiących egzemplarzach, trzy dla Zamawiającego, jeden dla Wykonawcy.</w:t>
      </w:r>
    </w:p>
    <w:p w14:paraId="60187F9F" w14:textId="77777777" w:rsidR="00501A32" w:rsidRDefault="00501A32" w:rsidP="00501A32">
      <w:pPr>
        <w:ind w:left="66"/>
        <w:jc w:val="both"/>
        <w:rPr>
          <w:rFonts w:eastAsia="SimSun"/>
          <w:kern w:val="3"/>
          <w:sz w:val="24"/>
          <w:szCs w:val="24"/>
          <w:lang w:eastAsia="en-US" w:bidi="en-US"/>
        </w:rPr>
      </w:pPr>
    </w:p>
    <w:p w14:paraId="3B800797" w14:textId="77777777" w:rsidR="004658DB" w:rsidRPr="001344B7" w:rsidRDefault="004658DB" w:rsidP="00501A32">
      <w:pPr>
        <w:ind w:left="66"/>
        <w:jc w:val="both"/>
        <w:rPr>
          <w:rFonts w:eastAsia="SimSun"/>
          <w:kern w:val="3"/>
          <w:sz w:val="24"/>
          <w:szCs w:val="24"/>
          <w:lang w:eastAsia="en-US" w:bidi="en-US"/>
        </w:rPr>
      </w:pPr>
    </w:p>
    <w:p w14:paraId="26E4CFA1" w14:textId="77777777" w:rsidR="00534EE2" w:rsidRDefault="00994540" w:rsidP="00534EE2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t xml:space="preserve">§ </w:t>
      </w:r>
      <w:r w:rsidR="007D3118">
        <w:rPr>
          <w:b/>
          <w:bCs/>
          <w:sz w:val="24"/>
          <w:szCs w:val="24"/>
        </w:rPr>
        <w:t>19</w:t>
      </w:r>
    </w:p>
    <w:p w14:paraId="32FE174D" w14:textId="77777777" w:rsidR="00534EE2" w:rsidRPr="00994540" w:rsidRDefault="00534EE2" w:rsidP="00534EE2">
      <w:pPr>
        <w:jc w:val="both"/>
        <w:rPr>
          <w:b/>
          <w:bCs/>
          <w:sz w:val="24"/>
          <w:szCs w:val="24"/>
        </w:rPr>
      </w:pPr>
      <w:r w:rsidRPr="00994540">
        <w:rPr>
          <w:sz w:val="24"/>
          <w:szCs w:val="24"/>
        </w:rPr>
        <w:t>W okresie obowiązywania, po rozwiązaniu lub po wygaśnięciu albo w przypadku jakiegokolwiek ustania umowy, Wykonawca jest i będzie odpowiedzialny wobec Zamawiającego na zasadach ogólnych uregulowanych w Kodeksie cywilnym, poza zasadami przyjętymi niniejszą umową, za wszelkie wady (wydatki koszty postępowań itp.) oraz roszczenia osób trzecich w przypadku, gdy będą one wynikać z działań Wykonawcy lub jego Podwykonawców przy wykonywaniu przedmiotu niniejszej umowy.</w:t>
      </w:r>
      <w:r w:rsidRPr="00994540">
        <w:rPr>
          <w:b/>
          <w:bCs/>
          <w:sz w:val="24"/>
          <w:szCs w:val="24"/>
        </w:rPr>
        <w:t xml:space="preserve">   </w:t>
      </w:r>
    </w:p>
    <w:p w14:paraId="58D0A735" w14:textId="77777777" w:rsidR="008B0DC9" w:rsidRDefault="008B0DC9" w:rsidP="00534EE2">
      <w:pPr>
        <w:jc w:val="center"/>
        <w:rPr>
          <w:b/>
          <w:bCs/>
          <w:sz w:val="24"/>
          <w:szCs w:val="24"/>
        </w:rPr>
      </w:pPr>
    </w:p>
    <w:p w14:paraId="57AB8BF9" w14:textId="77777777" w:rsidR="00B05166" w:rsidRDefault="00B05166" w:rsidP="00534EE2">
      <w:pPr>
        <w:jc w:val="center"/>
        <w:rPr>
          <w:b/>
          <w:bCs/>
          <w:sz w:val="24"/>
          <w:szCs w:val="24"/>
        </w:rPr>
      </w:pPr>
    </w:p>
    <w:p w14:paraId="6B25A2A0" w14:textId="77777777" w:rsidR="00534EE2" w:rsidRDefault="00534EE2" w:rsidP="00534EE2">
      <w:pPr>
        <w:jc w:val="center"/>
        <w:rPr>
          <w:b/>
          <w:bCs/>
          <w:sz w:val="24"/>
          <w:szCs w:val="24"/>
        </w:rPr>
      </w:pPr>
      <w:r w:rsidRPr="00994540">
        <w:rPr>
          <w:b/>
          <w:bCs/>
          <w:sz w:val="24"/>
          <w:szCs w:val="24"/>
        </w:rPr>
        <w:t xml:space="preserve">§ </w:t>
      </w:r>
      <w:r>
        <w:rPr>
          <w:b/>
          <w:bCs/>
          <w:sz w:val="24"/>
          <w:szCs w:val="24"/>
        </w:rPr>
        <w:t>20</w:t>
      </w:r>
    </w:p>
    <w:p w14:paraId="1DDCC5CB" w14:textId="77777777" w:rsidR="00994540" w:rsidRPr="00994540" w:rsidRDefault="00C502A5" w:rsidP="00534EE2">
      <w:pPr>
        <w:jc w:val="both"/>
        <w:rPr>
          <w:sz w:val="24"/>
          <w:szCs w:val="24"/>
        </w:rPr>
      </w:pPr>
      <w:r>
        <w:rPr>
          <w:sz w:val="24"/>
          <w:szCs w:val="24"/>
        </w:rPr>
        <w:t>Umowę sporządzono na podstawie:</w:t>
      </w:r>
    </w:p>
    <w:p w14:paraId="399CC55A" w14:textId="77777777" w:rsidR="00994540" w:rsidRPr="00994540" w:rsidRDefault="00994540" w:rsidP="00DB0740">
      <w:pPr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specyfikacji technicznych wykonania i odbioru robót,</w:t>
      </w:r>
    </w:p>
    <w:p w14:paraId="4E4BE7E9" w14:textId="77777777" w:rsidR="00994540" w:rsidRPr="00994540" w:rsidRDefault="00994540" w:rsidP="00DB0740">
      <w:pPr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przedmiaru robót,</w:t>
      </w:r>
    </w:p>
    <w:p w14:paraId="510CA3CB" w14:textId="77777777" w:rsidR="00534EE2" w:rsidRPr="00534EE2" w:rsidRDefault="00994540" w:rsidP="00534EE2">
      <w:pPr>
        <w:numPr>
          <w:ilvl w:val="0"/>
          <w:numId w:val="24"/>
        </w:numPr>
        <w:ind w:left="360"/>
        <w:jc w:val="both"/>
        <w:rPr>
          <w:sz w:val="24"/>
          <w:szCs w:val="24"/>
        </w:rPr>
      </w:pPr>
      <w:r w:rsidRPr="00994540">
        <w:rPr>
          <w:sz w:val="24"/>
          <w:szCs w:val="24"/>
        </w:rPr>
        <w:t>oferty Wykonawcy.</w:t>
      </w:r>
    </w:p>
    <w:p w14:paraId="50819E25" w14:textId="77777777" w:rsidR="00D5637C" w:rsidRDefault="00D5637C" w:rsidP="00DB0740">
      <w:pPr>
        <w:rPr>
          <w:b/>
          <w:sz w:val="24"/>
          <w:szCs w:val="24"/>
        </w:rPr>
      </w:pPr>
    </w:p>
    <w:p w14:paraId="7610ED1D" w14:textId="77777777" w:rsidR="006F7626" w:rsidRDefault="006F7626" w:rsidP="00DB0740">
      <w:pPr>
        <w:rPr>
          <w:b/>
          <w:sz w:val="24"/>
          <w:szCs w:val="24"/>
        </w:rPr>
      </w:pPr>
    </w:p>
    <w:p w14:paraId="179CD33A" w14:textId="56C41596" w:rsidR="0068226B" w:rsidRDefault="006F7626" w:rsidP="006F7626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 w:rsidR="007D3118">
        <w:rPr>
          <w:b/>
          <w:sz w:val="24"/>
          <w:szCs w:val="24"/>
        </w:rPr>
        <w:t>:</w:t>
      </w:r>
      <w:r w:rsidR="00A55692" w:rsidRPr="00A55692">
        <w:rPr>
          <w:b/>
          <w:sz w:val="24"/>
          <w:szCs w:val="24"/>
        </w:rPr>
        <w:t xml:space="preserve"> </w:t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 w:rsidR="00A55692">
        <w:rPr>
          <w:b/>
          <w:sz w:val="24"/>
          <w:szCs w:val="24"/>
        </w:rPr>
        <w:tab/>
      </w:r>
      <w:r>
        <w:rPr>
          <w:b/>
          <w:sz w:val="24"/>
          <w:szCs w:val="24"/>
        </w:rPr>
        <w:t>WYKONAWCA</w:t>
      </w:r>
      <w:r w:rsidR="00A55692" w:rsidRPr="00EC37D9">
        <w:rPr>
          <w:b/>
          <w:sz w:val="24"/>
          <w:szCs w:val="24"/>
        </w:rPr>
        <w:t>:</w:t>
      </w:r>
    </w:p>
    <w:p w14:paraId="76600D1E" w14:textId="77777777" w:rsidR="0068226B" w:rsidRPr="00EC37D9" w:rsidRDefault="0068226B" w:rsidP="00DB0740">
      <w:pPr>
        <w:rPr>
          <w:b/>
          <w:sz w:val="24"/>
          <w:szCs w:val="24"/>
        </w:rPr>
      </w:pPr>
    </w:p>
    <w:p w14:paraId="5DE428D0" w14:textId="77777777" w:rsidR="00335165" w:rsidRDefault="00335165" w:rsidP="00DB0740">
      <w:pPr>
        <w:rPr>
          <w:b/>
          <w:sz w:val="24"/>
          <w:szCs w:val="24"/>
        </w:rPr>
      </w:pPr>
    </w:p>
    <w:p w14:paraId="14FEA994" w14:textId="77777777" w:rsidR="00994540" w:rsidRDefault="00994540" w:rsidP="00DB0740">
      <w:pPr>
        <w:rPr>
          <w:b/>
          <w:sz w:val="24"/>
          <w:szCs w:val="24"/>
        </w:rPr>
      </w:pPr>
    </w:p>
    <w:sectPr w:rsidR="00994540" w:rsidSect="00833D3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242F1A0" w16cex:dateUtc="2025-07-10T20:18:00Z"/>
  <w16cex:commentExtensible w16cex:durableId="06CDE97E" w16cex:dateUtc="2025-07-10T20:19:00Z"/>
  <w16cex:commentExtensible w16cex:durableId="4BDB9395" w16cex:dateUtc="2025-07-10T20:20:00Z"/>
  <w16cex:commentExtensible w16cex:durableId="3AED10D8" w16cex:dateUtc="2025-07-10T20:20:00Z"/>
  <w16cex:commentExtensible w16cex:durableId="158A1760" w16cex:dateUtc="2025-07-10T20:21:00Z"/>
  <w16cex:commentExtensible w16cex:durableId="3ACE7CAE" w16cex:dateUtc="2025-07-10T20:21:00Z"/>
  <w16cex:commentExtensible w16cex:durableId="02593B9B" w16cex:dateUtc="2025-07-10T20:23:00Z"/>
  <w16cex:commentExtensible w16cex:durableId="6A4952B7" w16cex:dateUtc="2025-07-10T2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396A12A" w16cid:durableId="7242F1A0"/>
  <w16cid:commentId w16cid:paraId="706CEE15" w16cid:durableId="06CDE97E"/>
  <w16cid:commentId w16cid:paraId="769330B6" w16cid:durableId="4BDB9395"/>
  <w16cid:commentId w16cid:paraId="7EFAC089" w16cid:durableId="3AED10D8"/>
  <w16cid:commentId w16cid:paraId="5C4E6567" w16cid:durableId="158A1760"/>
  <w16cid:commentId w16cid:paraId="08596625" w16cid:durableId="3ACE7CAE"/>
  <w16cid:commentId w16cid:paraId="5E386FF6" w16cid:durableId="02593B9B"/>
  <w16cid:commentId w16cid:paraId="3FDB8945" w16cid:durableId="6A4952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F834D" w14:textId="77777777" w:rsidR="001D61E6" w:rsidRDefault="001D61E6" w:rsidP="00AA1CA0">
      <w:r>
        <w:separator/>
      </w:r>
    </w:p>
  </w:endnote>
  <w:endnote w:type="continuationSeparator" w:id="0">
    <w:p w14:paraId="2A6189BF" w14:textId="77777777" w:rsidR="001D61E6" w:rsidRDefault="001D61E6" w:rsidP="00AA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9EF7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87821" w14:textId="77777777" w:rsidR="00AE4B98" w:rsidRDefault="00AE4B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44C9" w:rsidRPr="00A144C9">
      <w:rPr>
        <w:noProof/>
        <w:lang w:val="pl-PL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3B95E" w14:textId="77777777" w:rsidR="001D61E6" w:rsidRDefault="001D61E6" w:rsidP="00AA1CA0">
      <w:r>
        <w:separator/>
      </w:r>
    </w:p>
  </w:footnote>
  <w:footnote w:type="continuationSeparator" w:id="0">
    <w:p w14:paraId="60BB546D" w14:textId="77777777" w:rsidR="001D61E6" w:rsidRDefault="001D61E6" w:rsidP="00AA1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352899A6"/>
    <w:name w:val="WW8Num16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360"/>
      </w:pPr>
    </w:lvl>
    <w:lvl w:ilvl="1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27A2C15"/>
    <w:multiLevelType w:val="hybridMultilevel"/>
    <w:tmpl w:val="87CE7070"/>
    <w:lvl w:ilvl="0" w:tplc="04150011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" w15:restartNumberingAfterBreak="0">
    <w:nsid w:val="073233B4"/>
    <w:multiLevelType w:val="hybridMultilevel"/>
    <w:tmpl w:val="075250A0"/>
    <w:lvl w:ilvl="0" w:tplc="82D4657A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9E6001"/>
    <w:multiLevelType w:val="hybridMultilevel"/>
    <w:tmpl w:val="C204BEC0"/>
    <w:lvl w:ilvl="0" w:tplc="04150017">
      <w:start w:val="1"/>
      <w:numFmt w:val="lowerLetter"/>
      <w:lvlText w:val="%1)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07D40058"/>
    <w:multiLevelType w:val="hybridMultilevel"/>
    <w:tmpl w:val="1B5E35C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872E5"/>
    <w:multiLevelType w:val="hybridMultilevel"/>
    <w:tmpl w:val="150A8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45CB2"/>
    <w:multiLevelType w:val="hybridMultilevel"/>
    <w:tmpl w:val="76643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D5544"/>
    <w:multiLevelType w:val="hybridMultilevel"/>
    <w:tmpl w:val="B4CED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4E9"/>
    <w:multiLevelType w:val="hybridMultilevel"/>
    <w:tmpl w:val="B2CA7B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C5161"/>
    <w:multiLevelType w:val="hybridMultilevel"/>
    <w:tmpl w:val="855A3440"/>
    <w:lvl w:ilvl="0" w:tplc="F9083E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8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C33FDB"/>
    <w:multiLevelType w:val="hybridMultilevel"/>
    <w:tmpl w:val="DE0862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FD4CF8"/>
    <w:multiLevelType w:val="hybridMultilevel"/>
    <w:tmpl w:val="C4AC72B4"/>
    <w:lvl w:ilvl="0" w:tplc="B4328D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A31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B1318D"/>
    <w:multiLevelType w:val="hybridMultilevel"/>
    <w:tmpl w:val="C810AE50"/>
    <w:lvl w:ilvl="0" w:tplc="CE62FF42">
      <w:start w:val="19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D49C1"/>
    <w:multiLevelType w:val="hybridMultilevel"/>
    <w:tmpl w:val="57C2FF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604B8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D16C37"/>
    <w:multiLevelType w:val="hybridMultilevel"/>
    <w:tmpl w:val="B2503EC0"/>
    <w:lvl w:ilvl="0" w:tplc="B4328D1E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4EE4520"/>
    <w:multiLevelType w:val="hybridMultilevel"/>
    <w:tmpl w:val="0D328E22"/>
    <w:lvl w:ilvl="0" w:tplc="189C94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34D39"/>
    <w:multiLevelType w:val="hybridMultilevel"/>
    <w:tmpl w:val="260C1064"/>
    <w:lvl w:ilvl="0" w:tplc="1FDCA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890BA3"/>
    <w:multiLevelType w:val="hybridMultilevel"/>
    <w:tmpl w:val="2E28F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F14D7"/>
    <w:multiLevelType w:val="hybridMultilevel"/>
    <w:tmpl w:val="323EC56C"/>
    <w:lvl w:ilvl="0" w:tplc="52029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7B6A1B"/>
    <w:multiLevelType w:val="hybridMultilevel"/>
    <w:tmpl w:val="DBF2638C"/>
    <w:lvl w:ilvl="0" w:tplc="B4328D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0493C"/>
    <w:multiLevelType w:val="hybridMultilevel"/>
    <w:tmpl w:val="6FB87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42572"/>
    <w:multiLevelType w:val="hybridMultilevel"/>
    <w:tmpl w:val="760898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741A0E"/>
    <w:multiLevelType w:val="hybridMultilevel"/>
    <w:tmpl w:val="BB90F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93A6D"/>
    <w:multiLevelType w:val="hybridMultilevel"/>
    <w:tmpl w:val="70CCD6F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4FC447D0"/>
    <w:multiLevelType w:val="hybridMultilevel"/>
    <w:tmpl w:val="1230F762"/>
    <w:lvl w:ilvl="0" w:tplc="02E46674">
      <w:start w:val="1"/>
      <w:numFmt w:val="decimal"/>
      <w:lvlText w:val="%1."/>
      <w:lvlJc w:val="center"/>
      <w:pPr>
        <w:tabs>
          <w:tab w:val="num" w:pos="862"/>
        </w:tabs>
        <w:ind w:left="86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 w15:restartNumberingAfterBreak="0">
    <w:nsid w:val="505E67CC"/>
    <w:multiLevelType w:val="hybridMultilevel"/>
    <w:tmpl w:val="A16C1C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5F6E13"/>
    <w:multiLevelType w:val="hybridMultilevel"/>
    <w:tmpl w:val="5328A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33100"/>
    <w:multiLevelType w:val="hybridMultilevel"/>
    <w:tmpl w:val="97B0D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235D9"/>
    <w:multiLevelType w:val="hybridMultilevel"/>
    <w:tmpl w:val="D7EAC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C1FF4"/>
    <w:multiLevelType w:val="hybridMultilevel"/>
    <w:tmpl w:val="12CC94F2"/>
    <w:lvl w:ilvl="0" w:tplc="B4328D1E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A314E6F"/>
    <w:multiLevelType w:val="hybridMultilevel"/>
    <w:tmpl w:val="9AA2E58C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</w:lvl>
    <w:lvl w:ilvl="3" w:tplc="FFFFFFFF">
      <w:start w:val="16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5F1C7D0F"/>
    <w:multiLevelType w:val="hybridMultilevel"/>
    <w:tmpl w:val="9B14DC72"/>
    <w:lvl w:ilvl="0" w:tplc="2E1C48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0390B"/>
    <w:multiLevelType w:val="hybridMultilevel"/>
    <w:tmpl w:val="87C651A0"/>
    <w:lvl w:ilvl="0" w:tplc="0F626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0A49B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43344EB"/>
    <w:multiLevelType w:val="hybridMultilevel"/>
    <w:tmpl w:val="4C1892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351BEF"/>
    <w:multiLevelType w:val="hybridMultilevel"/>
    <w:tmpl w:val="9B12872E"/>
    <w:lvl w:ilvl="0" w:tplc="52CCE7F0">
      <w:start w:val="1"/>
      <w:numFmt w:val="decimal"/>
      <w:lvlText w:val="%1)"/>
      <w:lvlJc w:val="left"/>
      <w:pPr>
        <w:ind w:left="71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5635099"/>
    <w:multiLevelType w:val="hybridMultilevel"/>
    <w:tmpl w:val="FCA04E48"/>
    <w:lvl w:ilvl="0" w:tplc="E1F29F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B502C"/>
    <w:multiLevelType w:val="hybridMultilevel"/>
    <w:tmpl w:val="078826DC"/>
    <w:lvl w:ilvl="0" w:tplc="1B3E653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931D3C"/>
    <w:multiLevelType w:val="singleLevel"/>
    <w:tmpl w:val="4FBA1070"/>
    <w:lvl w:ilvl="0">
      <w:start w:val="1"/>
      <w:numFmt w:val="bullet"/>
      <w:pStyle w:val="Tekstpodstawowy3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cs="Symbol" w:hint="default"/>
        <w:sz w:val="20"/>
        <w:szCs w:val="20"/>
      </w:rPr>
    </w:lvl>
  </w:abstractNum>
  <w:abstractNum w:abstractNumId="40" w15:restartNumberingAfterBreak="0">
    <w:nsid w:val="6CEA24AA"/>
    <w:multiLevelType w:val="multilevel"/>
    <w:tmpl w:val="A1129FD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E5F020D"/>
    <w:multiLevelType w:val="hybridMultilevel"/>
    <w:tmpl w:val="FF10B550"/>
    <w:lvl w:ilvl="0" w:tplc="46686462">
      <w:start w:val="1"/>
      <w:numFmt w:val="decimal"/>
      <w:lvlText w:val="%1."/>
      <w:lvlJc w:val="center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25EB1"/>
    <w:multiLevelType w:val="hybridMultilevel"/>
    <w:tmpl w:val="B33C8E2C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390DF1"/>
    <w:multiLevelType w:val="hybridMultilevel"/>
    <w:tmpl w:val="531CCEBA"/>
    <w:lvl w:ilvl="0" w:tplc="4F7C9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9"/>
  </w:num>
  <w:num w:numId="3">
    <w:abstractNumId w:val="17"/>
  </w:num>
  <w:num w:numId="4">
    <w:abstractNumId w:val="4"/>
  </w:num>
  <w:num w:numId="5">
    <w:abstractNumId w:val="31"/>
  </w:num>
  <w:num w:numId="6">
    <w:abstractNumId w:val="26"/>
  </w:num>
  <w:num w:numId="7">
    <w:abstractNumId w:val="10"/>
  </w:num>
  <w:num w:numId="8">
    <w:abstractNumId w:val="35"/>
  </w:num>
  <w:num w:numId="9">
    <w:abstractNumId w:val="14"/>
  </w:num>
  <w:num w:numId="10">
    <w:abstractNumId w:val="22"/>
  </w:num>
  <w:num w:numId="11">
    <w:abstractNumId w:val="24"/>
  </w:num>
  <w:num w:numId="12">
    <w:abstractNumId w:val="1"/>
  </w:num>
  <w:num w:numId="13">
    <w:abstractNumId w:val="3"/>
  </w:num>
  <w:num w:numId="14">
    <w:abstractNumId w:val="32"/>
  </w:num>
  <w:num w:numId="15">
    <w:abstractNumId w:val="42"/>
  </w:num>
  <w:num w:numId="16">
    <w:abstractNumId w:val="33"/>
  </w:num>
  <w:num w:numId="17">
    <w:abstractNumId w:val="16"/>
  </w:num>
  <w:num w:numId="18">
    <w:abstractNumId w:val="21"/>
  </w:num>
  <w:num w:numId="19">
    <w:abstractNumId w:val="18"/>
  </w:num>
  <w:num w:numId="20">
    <w:abstractNumId w:val="5"/>
  </w:num>
  <w:num w:numId="21">
    <w:abstractNumId w:val="25"/>
  </w:num>
  <w:num w:numId="22">
    <w:abstractNumId w:val="20"/>
  </w:num>
  <w:num w:numId="23">
    <w:abstractNumId w:val="11"/>
  </w:num>
  <w:num w:numId="24">
    <w:abstractNumId w:val="7"/>
  </w:num>
  <w:num w:numId="25">
    <w:abstractNumId w:val="30"/>
  </w:num>
  <w:num w:numId="26">
    <w:abstractNumId w:val="8"/>
  </w:num>
  <w:num w:numId="27">
    <w:abstractNumId w:val="15"/>
  </w:num>
  <w:num w:numId="28">
    <w:abstractNumId w:val="38"/>
  </w:num>
  <w:num w:numId="29">
    <w:abstractNumId w:val="27"/>
  </w:num>
  <w:num w:numId="30">
    <w:abstractNumId w:val="41"/>
  </w:num>
  <w:num w:numId="31">
    <w:abstractNumId w:val="28"/>
  </w:num>
  <w:num w:numId="32">
    <w:abstractNumId w:val="6"/>
  </w:num>
  <w:num w:numId="33">
    <w:abstractNumId w:val="13"/>
  </w:num>
  <w:num w:numId="34">
    <w:abstractNumId w:val="19"/>
  </w:num>
  <w:num w:numId="35">
    <w:abstractNumId w:val="36"/>
  </w:num>
  <w:num w:numId="36">
    <w:abstractNumId w:val="37"/>
  </w:num>
  <w:num w:numId="37">
    <w:abstractNumId w:val="43"/>
  </w:num>
  <w:num w:numId="38">
    <w:abstractNumId w:val="12"/>
  </w:num>
  <w:num w:numId="39">
    <w:abstractNumId w:val="40"/>
  </w:num>
  <w:num w:numId="40">
    <w:abstractNumId w:val="2"/>
  </w:num>
  <w:num w:numId="41">
    <w:abstractNumId w:val="29"/>
  </w:num>
  <w:num w:numId="42">
    <w:abstractNumId w:val="23"/>
  </w:num>
  <w:num w:numId="43">
    <w:abstractNumId w:val="34"/>
  </w:num>
  <w:numIdMacAtCleanup w:val="3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wona Czerwień">
    <w15:presenceInfo w15:providerId="AD" w15:userId="S-1-5-21-1953886368-3536338927-2566738513-31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A0"/>
    <w:rsid w:val="00001A0E"/>
    <w:rsid w:val="000056B5"/>
    <w:rsid w:val="000056DB"/>
    <w:rsid w:val="00010A71"/>
    <w:rsid w:val="000114B2"/>
    <w:rsid w:val="000165FE"/>
    <w:rsid w:val="00016BB3"/>
    <w:rsid w:val="00024467"/>
    <w:rsid w:val="00024EAA"/>
    <w:rsid w:val="0003152E"/>
    <w:rsid w:val="00032F44"/>
    <w:rsid w:val="00035796"/>
    <w:rsid w:val="000379B5"/>
    <w:rsid w:val="00044398"/>
    <w:rsid w:val="00046060"/>
    <w:rsid w:val="00047180"/>
    <w:rsid w:val="000512CD"/>
    <w:rsid w:val="0005516E"/>
    <w:rsid w:val="000611F2"/>
    <w:rsid w:val="000622F0"/>
    <w:rsid w:val="0006483C"/>
    <w:rsid w:val="000720C3"/>
    <w:rsid w:val="0007385D"/>
    <w:rsid w:val="00077130"/>
    <w:rsid w:val="00077FDB"/>
    <w:rsid w:val="00080551"/>
    <w:rsid w:val="000902C1"/>
    <w:rsid w:val="000952E0"/>
    <w:rsid w:val="00095BD2"/>
    <w:rsid w:val="000A28A5"/>
    <w:rsid w:val="000A3A9A"/>
    <w:rsid w:val="000A7260"/>
    <w:rsid w:val="000B4CD0"/>
    <w:rsid w:val="000B7A43"/>
    <w:rsid w:val="000C0F72"/>
    <w:rsid w:val="000C2439"/>
    <w:rsid w:val="000C2C0B"/>
    <w:rsid w:val="000C3245"/>
    <w:rsid w:val="000C4B33"/>
    <w:rsid w:val="000C64A7"/>
    <w:rsid w:val="000C733B"/>
    <w:rsid w:val="000D0D1E"/>
    <w:rsid w:val="000D0E3D"/>
    <w:rsid w:val="000D1994"/>
    <w:rsid w:val="000D419B"/>
    <w:rsid w:val="000D524E"/>
    <w:rsid w:val="000D655F"/>
    <w:rsid w:val="000F5448"/>
    <w:rsid w:val="00110A10"/>
    <w:rsid w:val="00115F4A"/>
    <w:rsid w:val="001164DF"/>
    <w:rsid w:val="00130515"/>
    <w:rsid w:val="001344B7"/>
    <w:rsid w:val="0014149B"/>
    <w:rsid w:val="001460C5"/>
    <w:rsid w:val="00146AD6"/>
    <w:rsid w:val="00155C14"/>
    <w:rsid w:val="001611F9"/>
    <w:rsid w:val="001628C5"/>
    <w:rsid w:val="00171164"/>
    <w:rsid w:val="00173D90"/>
    <w:rsid w:val="001748CC"/>
    <w:rsid w:val="001753DF"/>
    <w:rsid w:val="00175889"/>
    <w:rsid w:val="00176DB1"/>
    <w:rsid w:val="00177F69"/>
    <w:rsid w:val="00183264"/>
    <w:rsid w:val="00185278"/>
    <w:rsid w:val="00185286"/>
    <w:rsid w:val="00192472"/>
    <w:rsid w:val="00193970"/>
    <w:rsid w:val="001949E8"/>
    <w:rsid w:val="00196D74"/>
    <w:rsid w:val="001A1EA7"/>
    <w:rsid w:val="001A2011"/>
    <w:rsid w:val="001A6333"/>
    <w:rsid w:val="001A6A2A"/>
    <w:rsid w:val="001A7830"/>
    <w:rsid w:val="001B2277"/>
    <w:rsid w:val="001B349D"/>
    <w:rsid w:val="001B4480"/>
    <w:rsid w:val="001B59C9"/>
    <w:rsid w:val="001C13FC"/>
    <w:rsid w:val="001C3E0D"/>
    <w:rsid w:val="001C7E36"/>
    <w:rsid w:val="001D18AA"/>
    <w:rsid w:val="001D3E54"/>
    <w:rsid w:val="001D54D6"/>
    <w:rsid w:val="001D61E6"/>
    <w:rsid w:val="001D6803"/>
    <w:rsid w:val="001E5C28"/>
    <w:rsid w:val="001E7731"/>
    <w:rsid w:val="001F08D2"/>
    <w:rsid w:val="001F0ED3"/>
    <w:rsid w:val="001F4C0C"/>
    <w:rsid w:val="001F55A0"/>
    <w:rsid w:val="001F57A4"/>
    <w:rsid w:val="001F67CA"/>
    <w:rsid w:val="001F76ED"/>
    <w:rsid w:val="001F7FE7"/>
    <w:rsid w:val="00200F07"/>
    <w:rsid w:val="0020192A"/>
    <w:rsid w:val="0020574A"/>
    <w:rsid w:val="002058A4"/>
    <w:rsid w:val="0020658B"/>
    <w:rsid w:val="002075F8"/>
    <w:rsid w:val="002128FD"/>
    <w:rsid w:val="002129A0"/>
    <w:rsid w:val="00222697"/>
    <w:rsid w:val="002233DC"/>
    <w:rsid w:val="00223D98"/>
    <w:rsid w:val="00227466"/>
    <w:rsid w:val="00231FB1"/>
    <w:rsid w:val="00233617"/>
    <w:rsid w:val="002372F4"/>
    <w:rsid w:val="002377D9"/>
    <w:rsid w:val="002425C1"/>
    <w:rsid w:val="0024400D"/>
    <w:rsid w:val="00244A7E"/>
    <w:rsid w:val="00245A21"/>
    <w:rsid w:val="00251F58"/>
    <w:rsid w:val="00254C00"/>
    <w:rsid w:val="0025681F"/>
    <w:rsid w:val="00262EFD"/>
    <w:rsid w:val="0026534E"/>
    <w:rsid w:val="002678EA"/>
    <w:rsid w:val="0027702D"/>
    <w:rsid w:val="00280F5A"/>
    <w:rsid w:val="002830E9"/>
    <w:rsid w:val="00283B56"/>
    <w:rsid w:val="00284C1B"/>
    <w:rsid w:val="00286319"/>
    <w:rsid w:val="00297258"/>
    <w:rsid w:val="002972CF"/>
    <w:rsid w:val="00297AF1"/>
    <w:rsid w:val="002A3FAD"/>
    <w:rsid w:val="002A6405"/>
    <w:rsid w:val="002B2019"/>
    <w:rsid w:val="002B52AC"/>
    <w:rsid w:val="002B760A"/>
    <w:rsid w:val="002C10B8"/>
    <w:rsid w:val="002C145F"/>
    <w:rsid w:val="002C682E"/>
    <w:rsid w:val="002C7693"/>
    <w:rsid w:val="002D0A14"/>
    <w:rsid w:val="002D0B36"/>
    <w:rsid w:val="002D2F6E"/>
    <w:rsid w:val="002D3090"/>
    <w:rsid w:val="002D34C5"/>
    <w:rsid w:val="002D56F3"/>
    <w:rsid w:val="002D6522"/>
    <w:rsid w:val="002E19D5"/>
    <w:rsid w:val="002E38C9"/>
    <w:rsid w:val="002E4699"/>
    <w:rsid w:val="002E5AD1"/>
    <w:rsid w:val="002E7B73"/>
    <w:rsid w:val="002F2E48"/>
    <w:rsid w:val="002F39E1"/>
    <w:rsid w:val="002F4FAC"/>
    <w:rsid w:val="0030416F"/>
    <w:rsid w:val="00311BB8"/>
    <w:rsid w:val="00314164"/>
    <w:rsid w:val="00322CCE"/>
    <w:rsid w:val="00326803"/>
    <w:rsid w:val="00330716"/>
    <w:rsid w:val="00332E5B"/>
    <w:rsid w:val="00334F9E"/>
    <w:rsid w:val="00335165"/>
    <w:rsid w:val="003351C9"/>
    <w:rsid w:val="00335987"/>
    <w:rsid w:val="003359B3"/>
    <w:rsid w:val="00336BA6"/>
    <w:rsid w:val="00337B18"/>
    <w:rsid w:val="0034401D"/>
    <w:rsid w:val="00357956"/>
    <w:rsid w:val="00371B29"/>
    <w:rsid w:val="00371B71"/>
    <w:rsid w:val="00373F9A"/>
    <w:rsid w:val="00374BD1"/>
    <w:rsid w:val="00380748"/>
    <w:rsid w:val="003825C6"/>
    <w:rsid w:val="00385422"/>
    <w:rsid w:val="00391588"/>
    <w:rsid w:val="00392E27"/>
    <w:rsid w:val="0039590A"/>
    <w:rsid w:val="00396658"/>
    <w:rsid w:val="003B28FF"/>
    <w:rsid w:val="003B476E"/>
    <w:rsid w:val="003C4D93"/>
    <w:rsid w:val="003C5966"/>
    <w:rsid w:val="003C6C61"/>
    <w:rsid w:val="003D05E8"/>
    <w:rsid w:val="003D1158"/>
    <w:rsid w:val="003D20CC"/>
    <w:rsid w:val="003D2A62"/>
    <w:rsid w:val="003D3649"/>
    <w:rsid w:val="003D47A8"/>
    <w:rsid w:val="003D4D31"/>
    <w:rsid w:val="003E14C7"/>
    <w:rsid w:val="003E16B5"/>
    <w:rsid w:val="003E264E"/>
    <w:rsid w:val="003E55EC"/>
    <w:rsid w:val="003F11FF"/>
    <w:rsid w:val="003F15A5"/>
    <w:rsid w:val="003F5096"/>
    <w:rsid w:val="003F58FD"/>
    <w:rsid w:val="0040394E"/>
    <w:rsid w:val="00404AA2"/>
    <w:rsid w:val="00406D77"/>
    <w:rsid w:val="004116DB"/>
    <w:rsid w:val="00414403"/>
    <w:rsid w:val="00415248"/>
    <w:rsid w:val="00417A58"/>
    <w:rsid w:val="00421CA2"/>
    <w:rsid w:val="00424932"/>
    <w:rsid w:val="004264A5"/>
    <w:rsid w:val="004302D1"/>
    <w:rsid w:val="00431DA7"/>
    <w:rsid w:val="004328CD"/>
    <w:rsid w:val="004361A1"/>
    <w:rsid w:val="004408DC"/>
    <w:rsid w:val="00440A13"/>
    <w:rsid w:val="00440E1B"/>
    <w:rsid w:val="00442F4D"/>
    <w:rsid w:val="0044462B"/>
    <w:rsid w:val="00445F3C"/>
    <w:rsid w:val="004460B5"/>
    <w:rsid w:val="00454D8C"/>
    <w:rsid w:val="004640BE"/>
    <w:rsid w:val="004647C5"/>
    <w:rsid w:val="004658DB"/>
    <w:rsid w:val="004678DB"/>
    <w:rsid w:val="00470090"/>
    <w:rsid w:val="004715CC"/>
    <w:rsid w:val="00471EC7"/>
    <w:rsid w:val="00472B04"/>
    <w:rsid w:val="004760F1"/>
    <w:rsid w:val="00476295"/>
    <w:rsid w:val="00481707"/>
    <w:rsid w:val="004836B9"/>
    <w:rsid w:val="00483FD2"/>
    <w:rsid w:val="004925CF"/>
    <w:rsid w:val="00492953"/>
    <w:rsid w:val="004929D3"/>
    <w:rsid w:val="00495130"/>
    <w:rsid w:val="004961F4"/>
    <w:rsid w:val="00497C8B"/>
    <w:rsid w:val="00497EB5"/>
    <w:rsid w:val="004A3507"/>
    <w:rsid w:val="004A41BB"/>
    <w:rsid w:val="004B24F3"/>
    <w:rsid w:val="004B50B5"/>
    <w:rsid w:val="004C03CF"/>
    <w:rsid w:val="004C3635"/>
    <w:rsid w:val="004C7BAE"/>
    <w:rsid w:val="004D1A48"/>
    <w:rsid w:val="004D23F6"/>
    <w:rsid w:val="004D75EB"/>
    <w:rsid w:val="004E2847"/>
    <w:rsid w:val="004E6379"/>
    <w:rsid w:val="004E7589"/>
    <w:rsid w:val="004F0A79"/>
    <w:rsid w:val="0050170F"/>
    <w:rsid w:val="00501A32"/>
    <w:rsid w:val="00501ECD"/>
    <w:rsid w:val="005035AC"/>
    <w:rsid w:val="00503A43"/>
    <w:rsid w:val="00510EFD"/>
    <w:rsid w:val="005120BB"/>
    <w:rsid w:val="005120E9"/>
    <w:rsid w:val="0051212D"/>
    <w:rsid w:val="00512C3B"/>
    <w:rsid w:val="00513158"/>
    <w:rsid w:val="00513368"/>
    <w:rsid w:val="00514339"/>
    <w:rsid w:val="00521279"/>
    <w:rsid w:val="00521A30"/>
    <w:rsid w:val="00521BC7"/>
    <w:rsid w:val="0052575F"/>
    <w:rsid w:val="00525B24"/>
    <w:rsid w:val="00526678"/>
    <w:rsid w:val="00527795"/>
    <w:rsid w:val="00527A0D"/>
    <w:rsid w:val="00533B65"/>
    <w:rsid w:val="005346CB"/>
    <w:rsid w:val="00534EE2"/>
    <w:rsid w:val="0053619F"/>
    <w:rsid w:val="005361B9"/>
    <w:rsid w:val="0053743A"/>
    <w:rsid w:val="005403B4"/>
    <w:rsid w:val="0054254D"/>
    <w:rsid w:val="00553371"/>
    <w:rsid w:val="005563B5"/>
    <w:rsid w:val="00557569"/>
    <w:rsid w:val="0057023B"/>
    <w:rsid w:val="0057191D"/>
    <w:rsid w:val="005755DA"/>
    <w:rsid w:val="005758BF"/>
    <w:rsid w:val="00583561"/>
    <w:rsid w:val="00591A15"/>
    <w:rsid w:val="00592A93"/>
    <w:rsid w:val="005A14BA"/>
    <w:rsid w:val="005A171D"/>
    <w:rsid w:val="005A2AFC"/>
    <w:rsid w:val="005A33FC"/>
    <w:rsid w:val="005A4600"/>
    <w:rsid w:val="005A71B0"/>
    <w:rsid w:val="005A7574"/>
    <w:rsid w:val="005A7CD3"/>
    <w:rsid w:val="005B1F4B"/>
    <w:rsid w:val="005B42FC"/>
    <w:rsid w:val="005B4704"/>
    <w:rsid w:val="005B4F83"/>
    <w:rsid w:val="005B7D79"/>
    <w:rsid w:val="005C3296"/>
    <w:rsid w:val="005D1ACF"/>
    <w:rsid w:val="005D6E6C"/>
    <w:rsid w:val="005D7141"/>
    <w:rsid w:val="005E08F8"/>
    <w:rsid w:val="005E14D1"/>
    <w:rsid w:val="005E358E"/>
    <w:rsid w:val="005E448C"/>
    <w:rsid w:val="005E4DD7"/>
    <w:rsid w:val="005F2684"/>
    <w:rsid w:val="005F33A6"/>
    <w:rsid w:val="0060327B"/>
    <w:rsid w:val="00605702"/>
    <w:rsid w:val="00606666"/>
    <w:rsid w:val="00606E51"/>
    <w:rsid w:val="0061042B"/>
    <w:rsid w:val="006115ED"/>
    <w:rsid w:val="00612519"/>
    <w:rsid w:val="0061277B"/>
    <w:rsid w:val="00615F14"/>
    <w:rsid w:val="006226EA"/>
    <w:rsid w:val="0062502E"/>
    <w:rsid w:val="0062677E"/>
    <w:rsid w:val="00627421"/>
    <w:rsid w:val="006301E9"/>
    <w:rsid w:val="00630D8B"/>
    <w:rsid w:val="00632DAE"/>
    <w:rsid w:val="00635512"/>
    <w:rsid w:val="006368F0"/>
    <w:rsid w:val="00640F09"/>
    <w:rsid w:val="00643505"/>
    <w:rsid w:val="00644988"/>
    <w:rsid w:val="006478B1"/>
    <w:rsid w:val="0065020D"/>
    <w:rsid w:val="0065434E"/>
    <w:rsid w:val="00666D81"/>
    <w:rsid w:val="00666E17"/>
    <w:rsid w:val="006672D6"/>
    <w:rsid w:val="00671C9E"/>
    <w:rsid w:val="00671DA6"/>
    <w:rsid w:val="006745FA"/>
    <w:rsid w:val="0068226B"/>
    <w:rsid w:val="00684882"/>
    <w:rsid w:val="00692E7A"/>
    <w:rsid w:val="00694B16"/>
    <w:rsid w:val="006A2F53"/>
    <w:rsid w:val="006A6B44"/>
    <w:rsid w:val="006A72F9"/>
    <w:rsid w:val="006B0283"/>
    <w:rsid w:val="006B0528"/>
    <w:rsid w:val="006B24F9"/>
    <w:rsid w:val="006B73D8"/>
    <w:rsid w:val="006C25C4"/>
    <w:rsid w:val="006C3FA4"/>
    <w:rsid w:val="006C4B4A"/>
    <w:rsid w:val="006C6599"/>
    <w:rsid w:val="006D02CF"/>
    <w:rsid w:val="006D4C53"/>
    <w:rsid w:val="006D588B"/>
    <w:rsid w:val="006D66C0"/>
    <w:rsid w:val="006D7741"/>
    <w:rsid w:val="006E2555"/>
    <w:rsid w:val="006E29CE"/>
    <w:rsid w:val="006E4A2F"/>
    <w:rsid w:val="006E7280"/>
    <w:rsid w:val="006F1F58"/>
    <w:rsid w:val="006F263E"/>
    <w:rsid w:val="006F7626"/>
    <w:rsid w:val="00701BA7"/>
    <w:rsid w:val="007027B0"/>
    <w:rsid w:val="00713EBB"/>
    <w:rsid w:val="0072161C"/>
    <w:rsid w:val="007220E8"/>
    <w:rsid w:val="0072305C"/>
    <w:rsid w:val="00723513"/>
    <w:rsid w:val="0072505A"/>
    <w:rsid w:val="00725D88"/>
    <w:rsid w:val="0072644A"/>
    <w:rsid w:val="00727E59"/>
    <w:rsid w:val="00731756"/>
    <w:rsid w:val="007322BB"/>
    <w:rsid w:val="007342B3"/>
    <w:rsid w:val="00736AFD"/>
    <w:rsid w:val="007373BA"/>
    <w:rsid w:val="007412DB"/>
    <w:rsid w:val="00741FE8"/>
    <w:rsid w:val="007423C7"/>
    <w:rsid w:val="00744012"/>
    <w:rsid w:val="00744BFA"/>
    <w:rsid w:val="00747B69"/>
    <w:rsid w:val="007601F9"/>
    <w:rsid w:val="00760EEE"/>
    <w:rsid w:val="00763B43"/>
    <w:rsid w:val="0076422F"/>
    <w:rsid w:val="00764AE2"/>
    <w:rsid w:val="00764F89"/>
    <w:rsid w:val="0076503C"/>
    <w:rsid w:val="00765ADC"/>
    <w:rsid w:val="00766306"/>
    <w:rsid w:val="00771B91"/>
    <w:rsid w:val="007760B9"/>
    <w:rsid w:val="00784CE4"/>
    <w:rsid w:val="0078658A"/>
    <w:rsid w:val="00790B89"/>
    <w:rsid w:val="007944C3"/>
    <w:rsid w:val="00797349"/>
    <w:rsid w:val="00797413"/>
    <w:rsid w:val="0079797D"/>
    <w:rsid w:val="007A0AFD"/>
    <w:rsid w:val="007A61DE"/>
    <w:rsid w:val="007A63ED"/>
    <w:rsid w:val="007A6732"/>
    <w:rsid w:val="007A6770"/>
    <w:rsid w:val="007B1027"/>
    <w:rsid w:val="007B1DC8"/>
    <w:rsid w:val="007B2984"/>
    <w:rsid w:val="007B2A2F"/>
    <w:rsid w:val="007B2DED"/>
    <w:rsid w:val="007B2EBB"/>
    <w:rsid w:val="007C54F2"/>
    <w:rsid w:val="007C6550"/>
    <w:rsid w:val="007D2A61"/>
    <w:rsid w:val="007D3118"/>
    <w:rsid w:val="007D6500"/>
    <w:rsid w:val="007E10A4"/>
    <w:rsid w:val="007E2D51"/>
    <w:rsid w:val="007E4862"/>
    <w:rsid w:val="007E488A"/>
    <w:rsid w:val="007E542F"/>
    <w:rsid w:val="007E5F9B"/>
    <w:rsid w:val="007E792E"/>
    <w:rsid w:val="007F43C6"/>
    <w:rsid w:val="007F6BB6"/>
    <w:rsid w:val="007F6FF5"/>
    <w:rsid w:val="00805FBA"/>
    <w:rsid w:val="008106C1"/>
    <w:rsid w:val="00810D23"/>
    <w:rsid w:val="00811B23"/>
    <w:rsid w:val="00813879"/>
    <w:rsid w:val="00815773"/>
    <w:rsid w:val="0081639F"/>
    <w:rsid w:val="00823AAE"/>
    <w:rsid w:val="00826136"/>
    <w:rsid w:val="008335E8"/>
    <w:rsid w:val="00833D33"/>
    <w:rsid w:val="00834B90"/>
    <w:rsid w:val="008358D2"/>
    <w:rsid w:val="00837BFC"/>
    <w:rsid w:val="00841001"/>
    <w:rsid w:val="00841680"/>
    <w:rsid w:val="00841849"/>
    <w:rsid w:val="0084254A"/>
    <w:rsid w:val="008428EC"/>
    <w:rsid w:val="00843FCA"/>
    <w:rsid w:val="0084528E"/>
    <w:rsid w:val="00845EFA"/>
    <w:rsid w:val="00846535"/>
    <w:rsid w:val="00853F20"/>
    <w:rsid w:val="00854384"/>
    <w:rsid w:val="00855795"/>
    <w:rsid w:val="008568FE"/>
    <w:rsid w:val="008608AE"/>
    <w:rsid w:val="008645AD"/>
    <w:rsid w:val="00864860"/>
    <w:rsid w:val="0086649F"/>
    <w:rsid w:val="00871AB0"/>
    <w:rsid w:val="00875AC0"/>
    <w:rsid w:val="00880041"/>
    <w:rsid w:val="00880454"/>
    <w:rsid w:val="00881391"/>
    <w:rsid w:val="0088200C"/>
    <w:rsid w:val="00890281"/>
    <w:rsid w:val="008A4874"/>
    <w:rsid w:val="008B0DC9"/>
    <w:rsid w:val="008B1D24"/>
    <w:rsid w:val="008B4C1C"/>
    <w:rsid w:val="008B5C77"/>
    <w:rsid w:val="008C106D"/>
    <w:rsid w:val="008C1C3C"/>
    <w:rsid w:val="008C52DF"/>
    <w:rsid w:val="008C6601"/>
    <w:rsid w:val="008C6921"/>
    <w:rsid w:val="008C7870"/>
    <w:rsid w:val="008D5865"/>
    <w:rsid w:val="008D6C84"/>
    <w:rsid w:val="008E083B"/>
    <w:rsid w:val="008E2413"/>
    <w:rsid w:val="008E3154"/>
    <w:rsid w:val="008E4997"/>
    <w:rsid w:val="008E5023"/>
    <w:rsid w:val="008E6F28"/>
    <w:rsid w:val="008F0E3B"/>
    <w:rsid w:val="008F1327"/>
    <w:rsid w:val="008F54B7"/>
    <w:rsid w:val="008F698C"/>
    <w:rsid w:val="00900664"/>
    <w:rsid w:val="00901974"/>
    <w:rsid w:val="0090259C"/>
    <w:rsid w:val="0090375B"/>
    <w:rsid w:val="00904347"/>
    <w:rsid w:val="009044A6"/>
    <w:rsid w:val="00904715"/>
    <w:rsid w:val="00905604"/>
    <w:rsid w:val="00912D0D"/>
    <w:rsid w:val="00916452"/>
    <w:rsid w:val="0091648D"/>
    <w:rsid w:val="0091703C"/>
    <w:rsid w:val="009178B3"/>
    <w:rsid w:val="00925D90"/>
    <w:rsid w:val="00930C0E"/>
    <w:rsid w:val="00932794"/>
    <w:rsid w:val="00935DA3"/>
    <w:rsid w:val="00936E7F"/>
    <w:rsid w:val="00942077"/>
    <w:rsid w:val="009447AD"/>
    <w:rsid w:val="00953514"/>
    <w:rsid w:val="00954AC0"/>
    <w:rsid w:val="00954FD5"/>
    <w:rsid w:val="00957931"/>
    <w:rsid w:val="00957C5D"/>
    <w:rsid w:val="00960C16"/>
    <w:rsid w:val="0096163C"/>
    <w:rsid w:val="00961F05"/>
    <w:rsid w:val="009678FC"/>
    <w:rsid w:val="0097083F"/>
    <w:rsid w:val="009738B8"/>
    <w:rsid w:val="00973DB1"/>
    <w:rsid w:val="00976EEB"/>
    <w:rsid w:val="00977357"/>
    <w:rsid w:val="009805ED"/>
    <w:rsid w:val="009813C5"/>
    <w:rsid w:val="009835B0"/>
    <w:rsid w:val="00983C8D"/>
    <w:rsid w:val="009853C4"/>
    <w:rsid w:val="0098776E"/>
    <w:rsid w:val="0099017D"/>
    <w:rsid w:val="00994540"/>
    <w:rsid w:val="0099628B"/>
    <w:rsid w:val="00997B97"/>
    <w:rsid w:val="00997F3A"/>
    <w:rsid w:val="009A0219"/>
    <w:rsid w:val="009A2162"/>
    <w:rsid w:val="009A4FD2"/>
    <w:rsid w:val="009A57B3"/>
    <w:rsid w:val="009B5B52"/>
    <w:rsid w:val="009B6031"/>
    <w:rsid w:val="009B657F"/>
    <w:rsid w:val="009C043F"/>
    <w:rsid w:val="009C0D99"/>
    <w:rsid w:val="009D21D6"/>
    <w:rsid w:val="009D2445"/>
    <w:rsid w:val="009D4B00"/>
    <w:rsid w:val="009D6796"/>
    <w:rsid w:val="009D79BD"/>
    <w:rsid w:val="009E0CB1"/>
    <w:rsid w:val="009E1565"/>
    <w:rsid w:val="009E1A86"/>
    <w:rsid w:val="009E5732"/>
    <w:rsid w:val="009F2819"/>
    <w:rsid w:val="009F304B"/>
    <w:rsid w:val="009F3E44"/>
    <w:rsid w:val="00A01A39"/>
    <w:rsid w:val="00A06A0D"/>
    <w:rsid w:val="00A07AEC"/>
    <w:rsid w:val="00A104A1"/>
    <w:rsid w:val="00A1138A"/>
    <w:rsid w:val="00A120C1"/>
    <w:rsid w:val="00A12358"/>
    <w:rsid w:val="00A13E89"/>
    <w:rsid w:val="00A144C9"/>
    <w:rsid w:val="00A14634"/>
    <w:rsid w:val="00A14E45"/>
    <w:rsid w:val="00A2448C"/>
    <w:rsid w:val="00A30B2A"/>
    <w:rsid w:val="00A345C0"/>
    <w:rsid w:val="00A42CD1"/>
    <w:rsid w:val="00A438E6"/>
    <w:rsid w:val="00A55360"/>
    <w:rsid w:val="00A55692"/>
    <w:rsid w:val="00A556F7"/>
    <w:rsid w:val="00A57FE6"/>
    <w:rsid w:val="00A604D9"/>
    <w:rsid w:val="00A61741"/>
    <w:rsid w:val="00A6692C"/>
    <w:rsid w:val="00A70057"/>
    <w:rsid w:val="00A73CBF"/>
    <w:rsid w:val="00A76659"/>
    <w:rsid w:val="00A8020F"/>
    <w:rsid w:val="00A816CE"/>
    <w:rsid w:val="00A826CE"/>
    <w:rsid w:val="00A85923"/>
    <w:rsid w:val="00A85E8A"/>
    <w:rsid w:val="00A8680B"/>
    <w:rsid w:val="00AA1CA0"/>
    <w:rsid w:val="00AB0242"/>
    <w:rsid w:val="00AB10B7"/>
    <w:rsid w:val="00AB3550"/>
    <w:rsid w:val="00AB35D7"/>
    <w:rsid w:val="00AB646E"/>
    <w:rsid w:val="00AB6D5A"/>
    <w:rsid w:val="00AC06A5"/>
    <w:rsid w:val="00AD0DCC"/>
    <w:rsid w:val="00AD397B"/>
    <w:rsid w:val="00AD41A5"/>
    <w:rsid w:val="00AD7035"/>
    <w:rsid w:val="00AE1B04"/>
    <w:rsid w:val="00AE4B98"/>
    <w:rsid w:val="00AE625B"/>
    <w:rsid w:val="00AF0D38"/>
    <w:rsid w:val="00AF2EA3"/>
    <w:rsid w:val="00AF7DE5"/>
    <w:rsid w:val="00B029F8"/>
    <w:rsid w:val="00B05166"/>
    <w:rsid w:val="00B11870"/>
    <w:rsid w:val="00B135AD"/>
    <w:rsid w:val="00B16AE2"/>
    <w:rsid w:val="00B2317A"/>
    <w:rsid w:val="00B25702"/>
    <w:rsid w:val="00B3186E"/>
    <w:rsid w:val="00B31BB5"/>
    <w:rsid w:val="00B32E53"/>
    <w:rsid w:val="00B34CCD"/>
    <w:rsid w:val="00B34CEA"/>
    <w:rsid w:val="00B35557"/>
    <w:rsid w:val="00B41372"/>
    <w:rsid w:val="00B4236A"/>
    <w:rsid w:val="00B42807"/>
    <w:rsid w:val="00B473EF"/>
    <w:rsid w:val="00B47D28"/>
    <w:rsid w:val="00B53505"/>
    <w:rsid w:val="00B55431"/>
    <w:rsid w:val="00B622FF"/>
    <w:rsid w:val="00B64A84"/>
    <w:rsid w:val="00B67AF9"/>
    <w:rsid w:val="00B67E28"/>
    <w:rsid w:val="00B704A9"/>
    <w:rsid w:val="00B72163"/>
    <w:rsid w:val="00B72650"/>
    <w:rsid w:val="00B7319D"/>
    <w:rsid w:val="00B74CC1"/>
    <w:rsid w:val="00B81B57"/>
    <w:rsid w:val="00B84B49"/>
    <w:rsid w:val="00B85C91"/>
    <w:rsid w:val="00B86481"/>
    <w:rsid w:val="00B86551"/>
    <w:rsid w:val="00B93B7C"/>
    <w:rsid w:val="00B97E8E"/>
    <w:rsid w:val="00BA0977"/>
    <w:rsid w:val="00BA27B5"/>
    <w:rsid w:val="00BA67CB"/>
    <w:rsid w:val="00BA6AF7"/>
    <w:rsid w:val="00BB4134"/>
    <w:rsid w:val="00BB5E68"/>
    <w:rsid w:val="00BC1530"/>
    <w:rsid w:val="00BC4344"/>
    <w:rsid w:val="00BD113A"/>
    <w:rsid w:val="00BD4585"/>
    <w:rsid w:val="00BD675B"/>
    <w:rsid w:val="00BE1845"/>
    <w:rsid w:val="00BE235A"/>
    <w:rsid w:val="00BE4518"/>
    <w:rsid w:val="00BF0602"/>
    <w:rsid w:val="00BF1B48"/>
    <w:rsid w:val="00BF3144"/>
    <w:rsid w:val="00BF6F70"/>
    <w:rsid w:val="00BF75CA"/>
    <w:rsid w:val="00C00974"/>
    <w:rsid w:val="00C074E1"/>
    <w:rsid w:val="00C132E7"/>
    <w:rsid w:val="00C1732C"/>
    <w:rsid w:val="00C22267"/>
    <w:rsid w:val="00C23588"/>
    <w:rsid w:val="00C26A27"/>
    <w:rsid w:val="00C3434A"/>
    <w:rsid w:val="00C34E2F"/>
    <w:rsid w:val="00C36F5E"/>
    <w:rsid w:val="00C36F8C"/>
    <w:rsid w:val="00C502A5"/>
    <w:rsid w:val="00C56E4E"/>
    <w:rsid w:val="00C615E3"/>
    <w:rsid w:val="00C61C1C"/>
    <w:rsid w:val="00C633D0"/>
    <w:rsid w:val="00C634A9"/>
    <w:rsid w:val="00C63BFD"/>
    <w:rsid w:val="00C644A8"/>
    <w:rsid w:val="00C656F2"/>
    <w:rsid w:val="00C66925"/>
    <w:rsid w:val="00C67D3A"/>
    <w:rsid w:val="00C70013"/>
    <w:rsid w:val="00C73AB4"/>
    <w:rsid w:val="00C73AE3"/>
    <w:rsid w:val="00C77B27"/>
    <w:rsid w:val="00C8152B"/>
    <w:rsid w:val="00C84D0E"/>
    <w:rsid w:val="00C91D6F"/>
    <w:rsid w:val="00C932C5"/>
    <w:rsid w:val="00C953C6"/>
    <w:rsid w:val="00C956A7"/>
    <w:rsid w:val="00C96DA9"/>
    <w:rsid w:val="00CA1B77"/>
    <w:rsid w:val="00CA502E"/>
    <w:rsid w:val="00CA76D0"/>
    <w:rsid w:val="00CB588C"/>
    <w:rsid w:val="00CC14E5"/>
    <w:rsid w:val="00CC37BC"/>
    <w:rsid w:val="00CC3F31"/>
    <w:rsid w:val="00CD50D4"/>
    <w:rsid w:val="00CD6D67"/>
    <w:rsid w:val="00CD6DCA"/>
    <w:rsid w:val="00CE0893"/>
    <w:rsid w:val="00CE128C"/>
    <w:rsid w:val="00CE3D98"/>
    <w:rsid w:val="00CE4706"/>
    <w:rsid w:val="00CE4ABB"/>
    <w:rsid w:val="00CE6DCA"/>
    <w:rsid w:val="00CF6EE8"/>
    <w:rsid w:val="00CF7AA5"/>
    <w:rsid w:val="00D019AD"/>
    <w:rsid w:val="00D05438"/>
    <w:rsid w:val="00D138C7"/>
    <w:rsid w:val="00D20656"/>
    <w:rsid w:val="00D2382C"/>
    <w:rsid w:val="00D2563A"/>
    <w:rsid w:val="00D30BDD"/>
    <w:rsid w:val="00D32AFE"/>
    <w:rsid w:val="00D33F3A"/>
    <w:rsid w:val="00D348C8"/>
    <w:rsid w:val="00D375CC"/>
    <w:rsid w:val="00D51F5C"/>
    <w:rsid w:val="00D5637C"/>
    <w:rsid w:val="00D57A58"/>
    <w:rsid w:val="00D63582"/>
    <w:rsid w:val="00D6379B"/>
    <w:rsid w:val="00D64386"/>
    <w:rsid w:val="00D65FA9"/>
    <w:rsid w:val="00D665B7"/>
    <w:rsid w:val="00D73274"/>
    <w:rsid w:val="00D75CF9"/>
    <w:rsid w:val="00D80C83"/>
    <w:rsid w:val="00D82D23"/>
    <w:rsid w:val="00D84551"/>
    <w:rsid w:val="00D8562C"/>
    <w:rsid w:val="00D86815"/>
    <w:rsid w:val="00D8701D"/>
    <w:rsid w:val="00D87223"/>
    <w:rsid w:val="00D9233A"/>
    <w:rsid w:val="00D92591"/>
    <w:rsid w:val="00D954AB"/>
    <w:rsid w:val="00DA0691"/>
    <w:rsid w:val="00DA1AC9"/>
    <w:rsid w:val="00DB0740"/>
    <w:rsid w:val="00DB24BC"/>
    <w:rsid w:val="00DB3C95"/>
    <w:rsid w:val="00DB4B53"/>
    <w:rsid w:val="00DC0ACF"/>
    <w:rsid w:val="00DC13E0"/>
    <w:rsid w:val="00DC2FD0"/>
    <w:rsid w:val="00DD0AFC"/>
    <w:rsid w:val="00DD2FCE"/>
    <w:rsid w:val="00DD4EDE"/>
    <w:rsid w:val="00DD5E8A"/>
    <w:rsid w:val="00DD7A4C"/>
    <w:rsid w:val="00DD7BDA"/>
    <w:rsid w:val="00DE31BA"/>
    <w:rsid w:val="00DE7920"/>
    <w:rsid w:val="00DE7D11"/>
    <w:rsid w:val="00DF3DEC"/>
    <w:rsid w:val="00DF471D"/>
    <w:rsid w:val="00DF4E45"/>
    <w:rsid w:val="00DF5D1A"/>
    <w:rsid w:val="00E01161"/>
    <w:rsid w:val="00E06C27"/>
    <w:rsid w:val="00E14267"/>
    <w:rsid w:val="00E160D1"/>
    <w:rsid w:val="00E1621F"/>
    <w:rsid w:val="00E24AEA"/>
    <w:rsid w:val="00E24B52"/>
    <w:rsid w:val="00E24C6B"/>
    <w:rsid w:val="00E27C02"/>
    <w:rsid w:val="00E33358"/>
    <w:rsid w:val="00E35882"/>
    <w:rsid w:val="00E4003E"/>
    <w:rsid w:val="00E440EB"/>
    <w:rsid w:val="00E445FD"/>
    <w:rsid w:val="00E504B7"/>
    <w:rsid w:val="00E56037"/>
    <w:rsid w:val="00E60D99"/>
    <w:rsid w:val="00E6301C"/>
    <w:rsid w:val="00E657C5"/>
    <w:rsid w:val="00E65E0B"/>
    <w:rsid w:val="00E6607A"/>
    <w:rsid w:val="00E67653"/>
    <w:rsid w:val="00E7673B"/>
    <w:rsid w:val="00E803A3"/>
    <w:rsid w:val="00E82250"/>
    <w:rsid w:val="00E87CC8"/>
    <w:rsid w:val="00E914DE"/>
    <w:rsid w:val="00E92A2C"/>
    <w:rsid w:val="00E9335D"/>
    <w:rsid w:val="00E93A12"/>
    <w:rsid w:val="00E94ADA"/>
    <w:rsid w:val="00E95CBB"/>
    <w:rsid w:val="00E97B2C"/>
    <w:rsid w:val="00EA0B24"/>
    <w:rsid w:val="00EA3249"/>
    <w:rsid w:val="00EA467B"/>
    <w:rsid w:val="00EA4943"/>
    <w:rsid w:val="00EA7BAE"/>
    <w:rsid w:val="00EB22F4"/>
    <w:rsid w:val="00EB4687"/>
    <w:rsid w:val="00EB4DCE"/>
    <w:rsid w:val="00EB7ABB"/>
    <w:rsid w:val="00EC0B2B"/>
    <w:rsid w:val="00EC1A28"/>
    <w:rsid w:val="00EC37D9"/>
    <w:rsid w:val="00EC61B0"/>
    <w:rsid w:val="00ED1DCD"/>
    <w:rsid w:val="00ED5A64"/>
    <w:rsid w:val="00ED6230"/>
    <w:rsid w:val="00EE21E3"/>
    <w:rsid w:val="00EE3A89"/>
    <w:rsid w:val="00EE68DC"/>
    <w:rsid w:val="00EF0660"/>
    <w:rsid w:val="00EF5F50"/>
    <w:rsid w:val="00F005F5"/>
    <w:rsid w:val="00F01890"/>
    <w:rsid w:val="00F0213C"/>
    <w:rsid w:val="00F02370"/>
    <w:rsid w:val="00F05C05"/>
    <w:rsid w:val="00F0601C"/>
    <w:rsid w:val="00F0732C"/>
    <w:rsid w:val="00F1052E"/>
    <w:rsid w:val="00F110B0"/>
    <w:rsid w:val="00F14071"/>
    <w:rsid w:val="00F143C2"/>
    <w:rsid w:val="00F165DE"/>
    <w:rsid w:val="00F2158A"/>
    <w:rsid w:val="00F22639"/>
    <w:rsid w:val="00F24478"/>
    <w:rsid w:val="00F2451B"/>
    <w:rsid w:val="00F26919"/>
    <w:rsid w:val="00F32848"/>
    <w:rsid w:val="00F35EA8"/>
    <w:rsid w:val="00F44867"/>
    <w:rsid w:val="00F47C5C"/>
    <w:rsid w:val="00F515FF"/>
    <w:rsid w:val="00F55107"/>
    <w:rsid w:val="00F5525F"/>
    <w:rsid w:val="00F619ED"/>
    <w:rsid w:val="00F648AB"/>
    <w:rsid w:val="00F655D6"/>
    <w:rsid w:val="00F66554"/>
    <w:rsid w:val="00F8061C"/>
    <w:rsid w:val="00F82EF5"/>
    <w:rsid w:val="00F83F80"/>
    <w:rsid w:val="00F86FA9"/>
    <w:rsid w:val="00F919C7"/>
    <w:rsid w:val="00F92E85"/>
    <w:rsid w:val="00FA1966"/>
    <w:rsid w:val="00FA6E91"/>
    <w:rsid w:val="00FA7CAA"/>
    <w:rsid w:val="00FB2DD2"/>
    <w:rsid w:val="00FB3761"/>
    <w:rsid w:val="00FB6386"/>
    <w:rsid w:val="00FC450D"/>
    <w:rsid w:val="00FD359D"/>
    <w:rsid w:val="00FD5B24"/>
    <w:rsid w:val="00FE12D8"/>
    <w:rsid w:val="00FE16F6"/>
    <w:rsid w:val="00FE34D7"/>
    <w:rsid w:val="00FE3FE4"/>
    <w:rsid w:val="00FE7441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D987F"/>
  <w15:chartTrackingRefBased/>
  <w15:docId w15:val="{DDCD5D26-1AF1-48AA-87C4-7F6E2ED4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CA0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1EC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A1CA0"/>
    <w:pPr>
      <w:keepNext/>
      <w:jc w:val="center"/>
      <w:outlineLvl w:val="2"/>
    </w:pPr>
    <w:rPr>
      <w:rFonts w:ascii="Arial" w:hAnsi="Arial"/>
      <w:b/>
      <w:b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AA1CA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A1CA0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AA1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A1CA0"/>
    <w:pPr>
      <w:numPr>
        <w:numId w:val="1"/>
      </w:numPr>
      <w:tabs>
        <w:tab w:val="clear" w:pos="1287"/>
      </w:tabs>
      <w:spacing w:after="120"/>
      <w:ind w:left="0" w:firstLine="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AA1CA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Zwrotgrzecznociowy">
    <w:name w:val="Salutation"/>
    <w:basedOn w:val="Normalny"/>
    <w:next w:val="Normalny"/>
    <w:link w:val="ZwrotgrzecznociowyZnak"/>
    <w:rsid w:val="00AA1CA0"/>
    <w:pPr>
      <w:widowControl w:val="0"/>
      <w:jc w:val="both"/>
    </w:pPr>
    <w:rPr>
      <w:rFonts w:ascii="Arial" w:hAnsi="Arial"/>
      <w:spacing w:val="6"/>
      <w:sz w:val="24"/>
      <w:lang w:val="en-GB"/>
    </w:rPr>
  </w:style>
  <w:style w:type="character" w:customStyle="1" w:styleId="ZwrotgrzecznociowyZnak">
    <w:name w:val="Zwrot grzecznościowy Znak"/>
    <w:link w:val="Zwrotgrzecznociowy"/>
    <w:rsid w:val="00AA1CA0"/>
    <w:rPr>
      <w:rFonts w:ascii="Arial" w:eastAsia="Times New Roman" w:hAnsi="Arial" w:cs="Times New Roman"/>
      <w:spacing w:val="6"/>
      <w:sz w:val="24"/>
      <w:szCs w:val="20"/>
      <w:lang w:val="en-GB"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99"/>
    <w:qFormat/>
    <w:rsid w:val="00AA1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1CA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A1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CA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A1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rsid w:val="008608AE"/>
    <w:pPr>
      <w:spacing w:after="120"/>
      <w:ind w:left="283"/>
    </w:pPr>
  </w:style>
  <w:style w:type="paragraph" w:customStyle="1" w:styleId="Default">
    <w:name w:val="Default"/>
    <w:rsid w:val="004408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Znak5">
    <w:name w:val="Znak Znak5"/>
    <w:locked/>
    <w:rsid w:val="003F11FF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3C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423C7"/>
    <w:rPr>
      <w:rFonts w:ascii="Segoe UI" w:eastAsia="Times New Roman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4C7BAE"/>
    <w:pPr>
      <w:spacing w:before="100" w:beforeAutospacing="1" w:after="120" w:afterAutospacing="1" w:line="360" w:lineRule="auto"/>
      <w:jc w:val="both"/>
    </w:pPr>
    <w:rPr>
      <w:rFonts w:ascii="Calibri" w:eastAsia="SimSun" w:hAnsi="Calibri" w:cs="Calibri"/>
      <w:kern w:val="1"/>
      <w:sz w:val="16"/>
      <w:szCs w:val="16"/>
      <w:lang w:val="en-US" w:eastAsia="en-US" w:bidi="en-US"/>
    </w:rPr>
  </w:style>
  <w:style w:type="paragraph" w:styleId="Bezodstpw">
    <w:name w:val="No Spacing"/>
    <w:uiPriority w:val="1"/>
    <w:qFormat/>
    <w:rsid w:val="00890281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196D7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196D74"/>
    <w:rPr>
      <w:b/>
      <w:bCs/>
    </w:rPr>
  </w:style>
  <w:style w:type="character" w:styleId="Hipercze">
    <w:name w:val="Hyperlink"/>
    <w:uiPriority w:val="99"/>
    <w:semiHidden/>
    <w:unhideWhenUsed/>
    <w:rsid w:val="00196D74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501EC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ntStyle104">
    <w:name w:val="Font Style104"/>
    <w:uiPriority w:val="99"/>
    <w:rsid w:val="00501ECD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99"/>
    <w:qFormat/>
    <w:locked/>
    <w:rsid w:val="00501ECD"/>
    <w:rPr>
      <w:rFonts w:ascii="Times New Roman" w:eastAsia="Times New Roman" w:hAnsi="Times New Roman"/>
    </w:rPr>
  </w:style>
  <w:style w:type="character" w:styleId="Wyrnieniedelikatne">
    <w:name w:val="Subtle Emphasis"/>
    <w:uiPriority w:val="19"/>
    <w:qFormat/>
    <w:rsid w:val="00501ECD"/>
    <w:rPr>
      <w:i/>
      <w:iCs/>
      <w:color w:val="808080"/>
    </w:rPr>
  </w:style>
  <w:style w:type="character" w:customStyle="1" w:styleId="FontStyle21">
    <w:name w:val="Font Style21"/>
    <w:uiPriority w:val="99"/>
    <w:rsid w:val="00C34E2F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uiPriority w:val="99"/>
    <w:rsid w:val="00C34E2F"/>
    <w:rPr>
      <w:rFonts w:ascii="Arial" w:hAnsi="Arial" w:cs="Arial"/>
      <w:sz w:val="18"/>
      <w:szCs w:val="18"/>
    </w:rPr>
  </w:style>
  <w:style w:type="character" w:customStyle="1" w:styleId="niedziel">
    <w:name w:val="nie dziel"/>
    <w:uiPriority w:val="99"/>
    <w:rsid w:val="00A01A39"/>
  </w:style>
  <w:style w:type="paragraph" w:styleId="Poprawka">
    <w:name w:val="Revision"/>
    <w:hidden/>
    <w:uiPriority w:val="99"/>
    <w:semiHidden/>
    <w:rsid w:val="00A70057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qFormat/>
    <w:rsid w:val="005B7D79"/>
    <w:pPr>
      <w:widowControl w:val="0"/>
      <w:overflowPunct w:val="0"/>
      <w:autoSpaceDE w:val="0"/>
      <w:autoSpaceDN w:val="0"/>
      <w:adjustRightInd w:val="0"/>
      <w:contextualSpacing/>
      <w:textAlignment w:val="baseline"/>
    </w:pPr>
    <w:rPr>
      <w:color w:val="000000"/>
      <w:sz w:val="56"/>
      <w:szCs w:val="56"/>
    </w:rPr>
  </w:style>
  <w:style w:type="character" w:customStyle="1" w:styleId="TytuZnak">
    <w:name w:val="Tytuł Znak"/>
    <w:link w:val="Tytu"/>
    <w:rsid w:val="005B7D79"/>
    <w:rPr>
      <w:rFonts w:ascii="Times New Roman" w:eastAsia="Times New Roman" w:hAnsi="Times New Roman"/>
      <w:color w:val="000000"/>
      <w:sz w:val="56"/>
      <w:szCs w:val="56"/>
    </w:rPr>
  </w:style>
  <w:style w:type="paragraph" w:styleId="Lista">
    <w:name w:val="List"/>
    <w:basedOn w:val="Normalny"/>
    <w:rsid w:val="005B7D79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5C4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C25C4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D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1D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1D6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D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D6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3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D1C08-39D7-4C23-BBE1-2049B37C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6894</Words>
  <Characters>41368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        Wzór                Załącznik nr 2 do SIWZ</vt:lpstr>
    </vt:vector>
  </TitlesOfParts>
  <Company/>
  <LinksUpToDate>false</LinksUpToDate>
  <CharactersWithSpaces>48166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        Wzór                Załącznik nr 2 do SIWZ</dc:title>
  <dc:subject/>
  <dc:creator>Przetarg</dc:creator>
  <cp:keywords/>
  <dc:description/>
  <cp:lastModifiedBy>Iwona Czerwień</cp:lastModifiedBy>
  <cp:revision>3</cp:revision>
  <cp:lastPrinted>2024-07-08T06:43:00Z</cp:lastPrinted>
  <dcterms:created xsi:type="dcterms:W3CDTF">2025-07-11T06:52:00Z</dcterms:created>
  <dcterms:modified xsi:type="dcterms:W3CDTF">2025-07-11T06:52:00Z</dcterms:modified>
</cp:coreProperties>
</file>